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rsidP="00A73D2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rsidP="00A73D2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000" w:firstRow="0" w:lastRow="0" w:firstColumn="0" w:lastColumn="0" w:noHBand="0" w:noVBand="0"/>
      </w:tblPr>
      <w:tblGrid>
        <w:gridCol w:w="4377"/>
        <w:gridCol w:w="4378"/>
      </w:tblGrid>
      <w:tr w:rsidR="00685EB6" w:rsidRPr="0064046A" w14:paraId="012FD34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26D19E" w14:textId="77777777" w:rsidR="00685EB6" w:rsidRPr="0064046A" w:rsidRDefault="00685EB6" w:rsidP="00A73D26">
            <w:pPr>
              <w:jc w:val="left"/>
              <w:rPr>
                <w:b/>
              </w:rPr>
            </w:pPr>
            <w:r w:rsidRPr="0064046A">
              <w:rPr>
                <w:b/>
              </w:rPr>
              <w:t>"Accession Agreement"</w:t>
            </w:r>
          </w:p>
        </w:tc>
        <w:tc>
          <w:tcPr>
            <w:tcW w:w="4378" w:type="dxa"/>
            <w:shd w:val="clear" w:color="auto" w:fill="auto"/>
          </w:tcPr>
          <w:p w14:paraId="3D4452F8" w14:textId="77777777" w:rsidR="002C067C" w:rsidRPr="0064046A" w:rsidRDefault="00685EB6" w:rsidP="00A73D26">
            <w:pPr>
              <w:cnfStyle w:val="000000100000" w:firstRow="0" w:lastRow="0" w:firstColumn="0" w:lastColumn="0" w:oddVBand="0" w:evenVBand="0" w:oddHBand="1" w:evenHBand="0" w:firstRowFirstColumn="0" w:firstRowLastColumn="0" w:lastRowFirstColumn="0" w:lastRowLastColumn="0"/>
            </w:pPr>
            <w:r w:rsidRPr="0064046A">
              <w:t>an agreement in the form set out in Schedule One whereby a Party Applicant accedes to the Framework Agreement;</w:t>
            </w:r>
          </w:p>
        </w:tc>
      </w:tr>
      <w:tr w:rsidR="002C067C" w:rsidRPr="0064046A" w14:paraId="0F26432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C83251" w14:textId="77777777" w:rsidR="002C067C" w:rsidRPr="0064046A" w:rsidRDefault="002C067C" w:rsidP="00A73D26">
            <w:pPr>
              <w:jc w:val="left"/>
              <w:rPr>
                <w:b/>
              </w:rPr>
            </w:pPr>
            <w:r>
              <w:rPr>
                <w:b/>
              </w:rPr>
              <w:t>“AC Offshore Transmission System”</w:t>
            </w:r>
          </w:p>
        </w:tc>
        <w:tc>
          <w:tcPr>
            <w:tcW w:w="4378" w:type="dxa"/>
            <w:shd w:val="clear" w:color="auto" w:fill="auto"/>
          </w:tcPr>
          <w:p w14:paraId="753F0EC3" w14:textId="77777777" w:rsidR="002C067C" w:rsidRPr="0064046A" w:rsidRDefault="002C067C" w:rsidP="00A73D26">
            <w:pPr>
              <w:cnfStyle w:val="000000000000" w:firstRow="0" w:lastRow="0" w:firstColumn="0" w:lastColumn="0" w:oddVBand="0" w:evenVBand="0" w:oddHBand="0" w:evenHBand="0" w:firstRowFirstColumn="0" w:firstRowLastColumn="0" w:lastRowFirstColumn="0" w:lastRowLastColumn="0"/>
            </w:pPr>
            <w:r>
              <w:t>An Offshore Transmission System which does not comprise a Transmission DC Converter</w:t>
            </w:r>
          </w:p>
        </w:tc>
      </w:tr>
      <w:tr w:rsidR="00685EB6" w:rsidRPr="0064046A" w14:paraId="1468558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EB8F47" w14:textId="77777777" w:rsidR="00685EB6" w:rsidRPr="0064046A" w:rsidRDefault="00685EB6" w:rsidP="00A73D26">
            <w:pPr>
              <w:jc w:val="left"/>
              <w:rPr>
                <w:b/>
              </w:rPr>
            </w:pPr>
            <w:r w:rsidRPr="0064046A">
              <w:rPr>
                <w:b/>
              </w:rPr>
              <w:t>"Act"</w:t>
            </w:r>
          </w:p>
        </w:tc>
        <w:tc>
          <w:tcPr>
            <w:tcW w:w="4378" w:type="dxa"/>
            <w:shd w:val="clear" w:color="auto" w:fill="auto"/>
          </w:tcPr>
          <w:p w14:paraId="6CE47BA5" w14:textId="14165E01" w:rsidR="00685EB6" w:rsidRPr="0064046A" w:rsidRDefault="00685EB6" w:rsidP="00A73D26">
            <w:pPr>
              <w:cnfStyle w:val="000000100000" w:firstRow="0" w:lastRow="0" w:firstColumn="0" w:lastColumn="0" w:oddVBand="0" w:evenVBand="0" w:oddHBand="1" w:evenHBand="0" w:firstRowFirstColumn="0" w:firstRowLastColumn="0" w:lastRowFirstColumn="0" w:lastRowLastColumn="0"/>
            </w:pPr>
            <w:r>
              <w:t>the Electricity Act 1989</w:t>
            </w:r>
            <w:r w:rsidR="00736299">
              <w:t xml:space="preserve"> </w:t>
            </w:r>
            <w:r>
              <w:t>;</w:t>
            </w:r>
          </w:p>
        </w:tc>
      </w:tr>
      <w:tr w:rsidR="00A3404E" w:rsidRPr="0064046A" w14:paraId="4207861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4378" w:type="dxa"/>
            <w:shd w:val="clear" w:color="auto" w:fill="auto"/>
          </w:tcPr>
          <w:p w14:paraId="40FCEC71" w14:textId="77777777" w:rsidR="00A3404E" w:rsidRPr="0064046A" w:rsidRDefault="00A3404E"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C267F5" w:rsidRPr="0064046A" w14:paraId="54EB40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AFF9E5" w14:textId="77777777" w:rsidR="00C267F5" w:rsidRPr="00C267F5" w:rsidRDefault="00C267F5" w:rsidP="00A73D26">
            <w:pPr>
              <w:jc w:val="left"/>
              <w:rPr>
                <w:b/>
              </w:rPr>
            </w:pPr>
            <w:r w:rsidRPr="00C267F5">
              <w:rPr>
                <w:b/>
              </w:rPr>
              <w:t>“AF Rules”</w:t>
            </w:r>
          </w:p>
        </w:tc>
        <w:tc>
          <w:tcPr>
            <w:tcW w:w="4378" w:type="dxa"/>
            <w:shd w:val="clear" w:color="auto" w:fill="auto"/>
          </w:tcPr>
          <w:p w14:paraId="3B12A25B"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Has the meaning given to “allocation framework” in section 13(2) of the Energy Act 2013;</w:t>
            </w:r>
          </w:p>
        </w:tc>
      </w:tr>
      <w:tr w:rsidR="00E5497E" w:rsidRPr="0064046A" w14:paraId="7E566DE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“Affilite”</w:t>
            </w:r>
          </w:p>
        </w:tc>
        <w:tc>
          <w:tcPr>
            <w:tcW w:w="4378" w:type="dxa"/>
            <w:shd w:val="clear" w:color="auto" w:fill="auto"/>
          </w:tcPr>
          <w:p w14:paraId="6B6641AA" w14:textId="77777777" w:rsidR="00E5497E" w:rsidRDefault="00E5497E"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p w14:paraId="4CF21683" w14:textId="77777777" w:rsidR="00290901" w:rsidRPr="0064046A" w:rsidRDefault="00290901" w:rsidP="00A73D26">
            <w:pPr>
              <w:cnfStyle w:val="000000000000" w:firstRow="0" w:lastRow="0" w:firstColumn="0" w:lastColumn="0" w:oddVBand="0" w:evenVBand="0" w:oddHBand="0" w:evenHBand="0" w:firstRowFirstColumn="0" w:firstRowLastColumn="0" w:lastRowFirstColumn="0" w:lastRowLastColumn="0"/>
            </w:pPr>
            <w:r>
              <w:t>As defined in the Gride Code</w:t>
            </w:r>
          </w:p>
        </w:tc>
      </w:tr>
      <w:tr w:rsidR="00ED75CC" w:rsidRPr="0064046A" w14:paraId="1E7D4B8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C2968C" w14:textId="77777777" w:rsidR="00ED75CC" w:rsidRPr="00ED75CC" w:rsidRDefault="00ED75CC" w:rsidP="00A73D26">
            <w:pPr>
              <w:rPr>
                <w:b/>
              </w:rPr>
            </w:pPr>
            <w:r w:rsidRPr="00ED75CC">
              <w:rPr>
                <w:rFonts w:cs="Arial"/>
                <w:b/>
              </w:rPr>
              <w:t>“Agency”</w:t>
            </w:r>
          </w:p>
        </w:tc>
        <w:tc>
          <w:tcPr>
            <w:tcW w:w="4378" w:type="dxa"/>
            <w:shd w:val="clear" w:color="auto" w:fill="auto"/>
          </w:tcPr>
          <w:p w14:paraId="48166714" w14:textId="77777777" w:rsidR="00ED75CC" w:rsidRPr="00ED75CC" w:rsidRDefault="00ED75CC" w:rsidP="00A73D26">
            <w:pPr>
              <w:cnfStyle w:val="000000100000" w:firstRow="0" w:lastRow="0" w:firstColumn="0" w:lastColumn="0" w:oddVBand="0" w:evenVBand="0" w:oddHBand="1" w:evenHBand="0" w:firstRowFirstColumn="0" w:firstRowLastColumn="0" w:lastRowFirstColumn="0" w:lastRowLastColumn="0"/>
            </w:pPr>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4378" w:type="dxa"/>
            <w:shd w:val="clear" w:color="auto" w:fill="auto"/>
          </w:tcPr>
          <w:p w14:paraId="3DD6E8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10.1.1 of Section I;</w:t>
            </w:r>
          </w:p>
        </w:tc>
      </w:tr>
      <w:tr w:rsidR="00ED75CC" w:rsidRPr="0064046A" w14:paraId="6C77ADE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130F46" w14:textId="77777777" w:rsidR="00ED75CC" w:rsidRPr="0064046A" w:rsidRDefault="00ED75CC" w:rsidP="00A73D26">
            <w:pPr>
              <w:jc w:val="left"/>
              <w:rPr>
                <w:b/>
              </w:rPr>
            </w:pPr>
            <w:r w:rsidRPr="0064046A">
              <w:rPr>
                <w:b/>
              </w:rPr>
              <w:t>“Agreement for Energisation”</w:t>
            </w:r>
          </w:p>
        </w:tc>
        <w:tc>
          <w:tcPr>
            <w:tcW w:w="4378" w:type="dxa"/>
            <w:shd w:val="clear" w:color="auto" w:fill="auto"/>
          </w:tcPr>
          <w:p w14:paraId="3A3DB5E4" w14:textId="1F477CD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57CBCA" w14:textId="77777777" w:rsidR="00ED75CC" w:rsidRPr="0064046A" w:rsidRDefault="00ED75CC" w:rsidP="00A73D26">
            <w:pPr>
              <w:jc w:val="left"/>
              <w:rPr>
                <w:b/>
              </w:rPr>
            </w:pPr>
            <w:r w:rsidRPr="0064046A">
              <w:rPr>
                <w:b/>
              </w:rPr>
              <w:t>“Agreement for Interim Operational Notification”</w:t>
            </w:r>
          </w:p>
        </w:tc>
        <w:tc>
          <w:tcPr>
            <w:tcW w:w="4378" w:type="dxa"/>
            <w:shd w:val="clear" w:color="auto" w:fill="auto"/>
          </w:tcPr>
          <w:p w14:paraId="3131DFDF" w14:textId="148D1C8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4378" w:type="dxa"/>
            <w:shd w:val="clear" w:color="auto" w:fill="auto"/>
          </w:tcPr>
          <w:p w14:paraId="5F4CFF2C"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4378" w:type="dxa"/>
            <w:shd w:val="clear" w:color="auto" w:fill="auto"/>
          </w:tcPr>
          <w:p w14:paraId="71A58F35"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rPr>
                <w:rFonts w:cs="Arial"/>
                <w:lang w:eastAsia="en-GB"/>
              </w:rPr>
              <w:t>Persons appointed as such pursuant to Section B, sub-paragraph 6.1A</w:t>
            </w:r>
          </w:p>
        </w:tc>
      </w:tr>
      <w:tr w:rsidR="00ED75CC" w:rsidRPr="0064046A" w14:paraId="642AC095" w14:textId="77777777" w:rsidTr="00A73D26">
        <w:trPr>
          <w:cnfStyle w:val="000000100000" w:firstRow="0" w:lastRow="0" w:firstColumn="0" w:lastColumn="0" w:oddVBand="0" w:evenVBand="0" w:oddHBand="1" w:evenHBand="0" w:firstRowFirstColumn="0" w:firstRowLastColumn="0" w:lastRowFirstColumn="0" w:lastRowLastColumn="0"/>
          <w:trHeight w:val="874"/>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4378" w:type="dxa"/>
            <w:shd w:val="clear" w:color="auto" w:fill="auto"/>
          </w:tcPr>
          <w:p w14:paraId="5AD623DD" w14:textId="1C57C2F2"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5ED703" w14:textId="77777777" w:rsidR="006827F9" w:rsidRDefault="006827F9" w:rsidP="00A73D26">
            <w:pPr>
              <w:jc w:val="left"/>
              <w:rPr>
                <w:b/>
              </w:rPr>
            </w:pPr>
            <w:r>
              <w:rPr>
                <w:b/>
              </w:rPr>
              <w:t>“</w:t>
            </w:r>
            <w:r w:rsidRPr="0064046A">
              <w:rPr>
                <w:b/>
              </w:rPr>
              <w:t>Apparatus</w:t>
            </w:r>
            <w:r>
              <w:rPr>
                <w:b/>
              </w:rPr>
              <w:t>”</w:t>
            </w:r>
          </w:p>
        </w:tc>
        <w:tc>
          <w:tcPr>
            <w:tcW w:w="4378" w:type="dxa"/>
            <w:shd w:val="clear" w:color="auto" w:fill="auto"/>
          </w:tcPr>
          <w:p w14:paraId="346B7245"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rsidRPr="0064046A">
              <w:t>all equipment in which electrical conductors are used, supported or of which they may form a part;</w:t>
            </w:r>
          </w:p>
        </w:tc>
      </w:tr>
      <w:tr w:rsidR="00ED75CC" w:rsidRPr="0064046A" w14:paraId="7BA8A6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4378" w:type="dxa"/>
            <w:shd w:val="clear" w:color="auto" w:fill="auto"/>
          </w:tcPr>
          <w:p w14:paraId="25990D86" w14:textId="19C80B4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4378" w:type="dxa"/>
            <w:shd w:val="clear" w:color="auto" w:fill="auto"/>
          </w:tcPr>
          <w:p w14:paraId="7E4E7AD4"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4378" w:type="dxa"/>
            <w:shd w:val="clear" w:color="auto" w:fill="auto"/>
          </w:tcPr>
          <w:p w14:paraId="5F58CE2F"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analysis and impact assessment commissioned in accordance with and as defined in Section B, sub-paragraph 7.2.5.2;</w:t>
            </w:r>
          </w:p>
        </w:tc>
      </w:tr>
      <w:tr w:rsidR="00ED75CC" w:rsidRPr="0064046A" w14:paraId="412D6F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4378" w:type="dxa"/>
            <w:shd w:val="clear" w:color="auto" w:fill="auto"/>
          </w:tcPr>
          <w:p w14:paraId="10DE74A4" w14:textId="13A9064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the process for assessing STC Modification Proposals and any Alternative STC Modifications and formulating an STC Modification Report as set out in Section B, sub-paragraph 7.2.5;</w:t>
            </w:r>
          </w:p>
        </w:tc>
      </w:tr>
      <w:tr w:rsidR="002A61C2" w:rsidRPr="0064046A" w14:paraId="46763B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4378" w:type="dxa"/>
            <w:shd w:val="clear" w:color="auto" w:fill="auto"/>
          </w:tcPr>
          <w:p w14:paraId="67266179" w14:textId="0E0F1FEC" w:rsidR="002A61C2" w:rsidRPr="00E11049" w:rsidRDefault="002A61C2" w:rsidP="00A73D26">
            <w:pPr>
              <w:cnfStyle w:val="000000100000" w:firstRow="0" w:lastRow="0" w:firstColumn="0" w:lastColumn="0" w:oddVBand="0" w:evenVBand="0" w:oddHBand="1" w:evenHBand="0" w:firstRowFirstColumn="0" w:firstRowLastColumn="0" w:lastRowFirstColumn="0" w:lastRowLastColumn="0"/>
              <w:rPr>
                <w:rFonts w:cs="Arial"/>
              </w:rPr>
            </w:pPr>
            <w:r w:rsidRPr="00E11049">
              <w:rPr>
                <w:rFonts w:cs="Arial"/>
              </w:rPr>
              <w:t>has the same meaning as that given by section 6(7) of the European Union (Withdrawal) Act 2018;</w:t>
            </w:r>
          </w:p>
        </w:tc>
      </w:tr>
      <w:tr w:rsidR="00ED75CC" w:rsidRPr="0064046A" w14:paraId="14EFDF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4378" w:type="dxa"/>
            <w:shd w:val="clear" w:color="auto" w:fill="auto"/>
          </w:tcPr>
          <w:p w14:paraId="7491B594" w14:textId="1DF904AB" w:rsidR="00ED75CC" w:rsidRPr="00445AD5" w:rsidRDefault="00824917" w:rsidP="00A73D26">
            <w:pPr>
              <w:cnfStyle w:val="000000000000" w:firstRow="0" w:lastRow="0" w:firstColumn="0" w:lastColumn="0" w:oddVBand="0" w:evenVBand="0" w:oddHBand="0" w:evenHBand="0" w:firstRowFirstColumn="0" w:firstRowLastColumn="0" w:lastRowFirstColumn="0" w:lastRowLastColumn="0"/>
              <w:rPr>
                <w:rFonts w:cs="Arial"/>
              </w:rPr>
            </w:pPr>
            <w:ins w:id="0" w:author="Steve Baker [NESO]" w:date="2025-08-07T15:47:00Z" w16du:dateUtc="2025-08-07T14:47:00Z">
              <w:r w:rsidRPr="00445AD5">
                <w:rPr>
                  <w:rFonts w:eastAsia="Arial" w:cs="Arial"/>
                  <w:color w:val="000000" w:themeColor="text1"/>
                  <w:lang w:eastAsia="en-GB"/>
                </w:rPr>
                <w:t>as defined in the CUSC</w:t>
              </w:r>
            </w:ins>
            <w:del w:id="1" w:author="Steve Baker [NESO]" w:date="2025-08-07T15:47:00Z" w16du:dateUtc="2025-08-07T14:47:00Z">
              <w:r w:rsidR="3EEEAFA5" w:rsidRPr="00445AD5" w:rsidDel="00824917">
                <w:rPr>
                  <w:rFonts w:cs="Arial"/>
                </w:rPr>
                <w:delTex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delText>
              </w:r>
              <w:r w:rsidR="6712B27C" w:rsidRPr="00445AD5" w:rsidDel="00824917">
                <w:rPr>
                  <w:rFonts w:cs="Arial"/>
                </w:rPr>
                <w:delText xml:space="preserve">but excluding in each case (a) and (b) any </w:delText>
              </w:r>
            </w:del>
            <w:del w:id="2" w:author="Steve Baker [NESO]" w:date="2025-08-07T14:24:00Z" w16du:dateUtc="2025-08-07T13:24:00Z">
              <w:r w:rsidR="6712B27C" w:rsidRPr="00445AD5" w:rsidDel="005D2041">
                <w:rPr>
                  <w:rFonts w:cs="Arial"/>
                </w:rPr>
                <w:delText>[</w:delText>
              </w:r>
            </w:del>
            <w:del w:id="3" w:author="Steve Baker [NESO]" w:date="2025-08-07T15:47:00Z" w16du:dateUtc="2025-08-07T14:47:00Z">
              <w:r w:rsidR="6712B27C" w:rsidRPr="00445AD5" w:rsidDel="00824917">
                <w:rPr>
                  <w:rFonts w:cs="Arial"/>
                </w:rPr>
                <w:delText xml:space="preserve">Expected </w:delText>
              </w:r>
              <w:r w:rsidR="0CE62495" w:rsidRPr="00445AD5" w:rsidDel="00824917">
                <w:rPr>
                  <w:rFonts w:cs="Arial"/>
                </w:rPr>
                <w:delText>Works</w:delText>
              </w:r>
            </w:del>
            <w:del w:id="4" w:author="Steve Baker [NESO]" w:date="2025-08-07T14:24:00Z" w16du:dateUtc="2025-08-07T13:24:00Z">
              <w:r w:rsidR="0CE62495" w:rsidRPr="00445AD5" w:rsidDel="005D2041">
                <w:rPr>
                  <w:rFonts w:cs="Arial"/>
                </w:rPr>
                <w:delText>]</w:delText>
              </w:r>
            </w:del>
            <w:del w:id="5" w:author="Steve Baker [NESO]" w:date="2025-08-07T15:47:00Z" w16du:dateUtc="2025-08-07T14:47:00Z">
              <w:r w:rsidR="0CE62495" w:rsidRPr="00445AD5" w:rsidDel="00824917">
                <w:rPr>
                  <w:rFonts w:cs="Arial"/>
                </w:rPr>
                <w:delText xml:space="preserve">, </w:delText>
              </w:r>
              <w:r w:rsidR="3EEEAFA5" w:rsidRPr="00445AD5" w:rsidDel="00824917">
                <w:rPr>
                  <w:rFonts w:cs="Arial"/>
                </w:rPr>
                <w:delText>and which in relation to a particular User are as specified in the relevant TO Construction Agreement</w:delText>
              </w:r>
            </w:del>
            <w:r w:rsidR="3EEEAFA5" w:rsidRPr="00445AD5">
              <w:rPr>
                <w:rFonts w:cs="Arial"/>
              </w:rPr>
              <w: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4378" w:type="dxa"/>
            <w:shd w:val="clear" w:color="auto" w:fill="auto"/>
          </w:tcPr>
          <w:p w14:paraId="7533C849" w14:textId="77777777" w:rsidR="00ED75CC" w:rsidRDefault="00ED75CC" w:rsidP="00A73D26">
            <w:pPr>
              <w:cnfStyle w:val="000000100000" w:firstRow="0" w:lastRow="0" w:firstColumn="0" w:lastColumn="0" w:oddVBand="0" w:evenVBand="0" w:oddHBand="1" w:evenHBand="0" w:firstRowFirstColumn="0" w:firstRowLastColumn="0" w:lastRowFirstColumn="0" w:lastRowLastColumn="0"/>
            </w:pPr>
            <w:r>
              <w:t>means the fees, expenses and costs of whatever nature reasonably and properly incurred or due in respect of each component within the Attributable Works;</w:t>
            </w:r>
          </w:p>
        </w:tc>
      </w:tr>
      <w:tr w:rsidR="00ED75CC" w:rsidRPr="0064046A" w14:paraId="5C8337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E1C1EB" w14:textId="77777777" w:rsidR="00ED75CC" w:rsidRPr="007A15A5" w:rsidRDefault="00C267F5" w:rsidP="00A73D26">
            <w:pPr>
              <w:jc w:val="left"/>
            </w:pPr>
            <w:r>
              <w:rPr>
                <w:b/>
              </w:rPr>
              <w:t>“</w:t>
            </w:r>
            <w:r w:rsidR="00ED75CC" w:rsidRPr="0064046A">
              <w:rPr>
                <w:b/>
              </w:rPr>
              <w:t>Authority</w:t>
            </w:r>
            <w:r>
              <w:rPr>
                <w:b/>
              </w:rPr>
              <w:t>”</w:t>
            </w:r>
          </w:p>
        </w:tc>
        <w:tc>
          <w:tcPr>
            <w:tcW w:w="4378" w:type="dxa"/>
            <w:shd w:val="clear" w:color="auto" w:fill="auto"/>
          </w:tcPr>
          <w:p w14:paraId="07D93A21" w14:textId="77777777" w:rsidR="00ED75CC" w:rsidRDefault="00ED75CC" w:rsidP="00A73D26">
            <w:pPr>
              <w:cnfStyle w:val="000000000000" w:firstRow="0" w:lastRow="0" w:firstColumn="0" w:lastColumn="0" w:oddVBand="0" w:evenVBand="0" w:oddHBand="0" w:evenHBand="0" w:firstRowFirstColumn="0" w:firstRowLastColumn="0" w:lastRowFirstColumn="0" w:lastRowLastColumn="0"/>
            </w:pPr>
            <w:r w:rsidRPr="0064046A">
              <w:t>the Gas and Electricity Markets Authority established under section 1 of the Utilities Act 2000;</w:t>
            </w:r>
          </w:p>
          <w:p w14:paraId="3397AAE1" w14:textId="77777777" w:rsidR="007A15A5" w:rsidRDefault="007A15A5" w:rsidP="00A73D26">
            <w:pPr>
              <w:cnfStyle w:val="000000000000" w:firstRow="0" w:lastRow="0" w:firstColumn="0" w:lastColumn="0" w:oddVBand="0" w:evenVBand="0" w:oddHBand="0" w:evenHBand="0" w:firstRowFirstColumn="0" w:firstRowLastColumn="0" w:lastRowFirstColumn="0" w:lastRowLastColumn="0"/>
            </w:pPr>
          </w:p>
        </w:tc>
      </w:tr>
      <w:tr w:rsidR="006827F9" w:rsidRPr="0064046A" w14:paraId="5E07C52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4378" w:type="dxa"/>
            <w:shd w:val="clear" w:color="auto" w:fill="auto"/>
          </w:tcPr>
          <w:p w14:paraId="7A490312" w14:textId="77777777" w:rsidR="006827F9" w:rsidRPr="0064046A" w:rsidRDefault="006827F9" w:rsidP="00A73D26">
            <w:pPr>
              <w:cnfStyle w:val="000000100000" w:firstRow="0" w:lastRow="0" w:firstColumn="0" w:lastColumn="0" w:oddVBand="0" w:evenVBand="0" w:oddHBand="1" w:evenHBand="0" w:firstRowFirstColumn="0" w:firstRowLastColumn="0" w:lastRowFirstColumn="0" w:lastRowLastColumn="0"/>
            </w:pPr>
            <w:r>
              <w:t>a proposal to modify the STC which directly arises from a Significant Code Review and where the process of the modification is led by the Authority;</w:t>
            </w:r>
          </w:p>
        </w:tc>
      </w:tr>
      <w:tr w:rsidR="007A15A5" w:rsidRPr="0064046A" w14:paraId="5FE683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23F7BB" w14:textId="77777777" w:rsidR="007A15A5" w:rsidRPr="00D36552" w:rsidRDefault="007A15A5" w:rsidP="00A73D26">
            <w:pPr>
              <w:jc w:val="left"/>
              <w:rPr>
                <w:b/>
              </w:rPr>
            </w:pPr>
            <w:r w:rsidRPr="00D36552">
              <w:rPr>
                <w:b/>
              </w:rPr>
              <w:t xml:space="preserve">“Authority Led STC Modifcation Proposal” </w:t>
            </w:r>
          </w:p>
          <w:p w14:paraId="5DE3BD77" w14:textId="77777777" w:rsidR="007A15A5" w:rsidRPr="0097020E" w:rsidRDefault="007A15A5" w:rsidP="00A73D26"/>
        </w:tc>
        <w:tc>
          <w:tcPr>
            <w:tcW w:w="4378" w:type="dxa"/>
            <w:shd w:val="clear" w:color="auto" w:fill="auto"/>
          </w:tcPr>
          <w:p w14:paraId="04E853E1" w14:textId="77777777" w:rsidR="007A15A5" w:rsidRPr="0064046A" w:rsidRDefault="007A15A5" w:rsidP="00A73D26">
            <w:pPr>
              <w:cnfStyle w:val="000000000000" w:firstRow="0" w:lastRow="0" w:firstColumn="0" w:lastColumn="0" w:oddVBand="0" w:evenVBand="0" w:oddHBand="0" w:evenHBand="0" w:firstRowFirstColumn="0" w:firstRowLastColumn="0" w:lastRowFirstColumn="0" w:lastRowLastColumn="0"/>
            </w:pPr>
            <w:r>
              <w:t>a proposal for an Authority Led STC modification which has been submitted pursuant to and in accordance with Section B 7.1.10A.1;</w:t>
            </w:r>
          </w:p>
        </w:tc>
      </w:tr>
      <w:tr w:rsidR="007A15A5" w:rsidRPr="0064046A" w14:paraId="61D445D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4378" w:type="dxa"/>
            <w:shd w:val="clear" w:color="auto" w:fill="auto"/>
          </w:tcPr>
          <w:p w14:paraId="39208EBA" w14:textId="77777777" w:rsidR="00273C4E" w:rsidRDefault="00273C4E" w:rsidP="00A73D26">
            <w:pPr>
              <w:cnfStyle w:val="000000100000" w:firstRow="0" w:lastRow="0" w:firstColumn="0" w:lastColumn="0" w:oddVBand="0" w:evenVBand="0" w:oddHBand="1" w:evenHBand="0" w:firstRowFirstColumn="0" w:firstRowLastColumn="0" w:lastRowFirstColumn="0" w:lastRowLastColumn="0"/>
            </w:pPr>
            <w:r>
              <w:t>means, in relation to an Authority Led STC Modification Proposal the report prepared pursuant to and in accordance with Section B 7.1.10A.2;</w:t>
            </w:r>
          </w:p>
          <w:p w14:paraId="60F994F4" w14:textId="77777777" w:rsidR="007A15A5" w:rsidRPr="0064046A" w:rsidRDefault="007A15A5" w:rsidP="00A73D26">
            <w:pPr>
              <w:cnfStyle w:val="000000100000" w:firstRow="0" w:lastRow="0" w:firstColumn="0" w:lastColumn="0" w:oddVBand="0" w:evenVBand="0" w:oddHBand="1" w:evenHBand="0" w:firstRowFirstColumn="0" w:firstRowLastColumn="0" w:lastRowFirstColumn="0" w:lastRowLastColumn="0"/>
            </w:pPr>
          </w:p>
        </w:tc>
      </w:tr>
      <w:tr w:rsidR="006827F9" w:rsidRPr="0064046A" w14:paraId="658456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4DD322" w14:textId="77777777" w:rsidR="006827F9" w:rsidRDefault="006827F9" w:rsidP="00A73D26">
            <w:pPr>
              <w:jc w:val="left"/>
            </w:pPr>
            <w:r w:rsidRPr="00D36552">
              <w:rPr>
                <w:b/>
              </w:rPr>
              <w:lastRenderedPageBreak/>
              <w:t>“Backstop Direction”</w:t>
            </w:r>
          </w:p>
        </w:tc>
        <w:tc>
          <w:tcPr>
            <w:tcW w:w="4378" w:type="dxa"/>
            <w:shd w:val="clear" w:color="auto" w:fill="auto"/>
          </w:tcPr>
          <w:p w14:paraId="29A97899"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t>has the meaning given to it in Section B 7.1.10B;</w:t>
            </w:r>
          </w:p>
        </w:tc>
      </w:tr>
      <w:tr w:rsidR="00ED75CC" w:rsidRPr="0064046A" w14:paraId="1C04FB4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88CE02" w14:textId="77777777" w:rsidR="00ED75CC" w:rsidRPr="0064046A" w:rsidRDefault="00C267F5" w:rsidP="00A73D26">
            <w:pPr>
              <w:jc w:val="left"/>
              <w:rPr>
                <w:b/>
              </w:rPr>
            </w:pPr>
            <w:r>
              <w:t>“</w:t>
            </w:r>
            <w:r w:rsidR="00ED75CC" w:rsidRPr="0064046A">
              <w:rPr>
                <w:b/>
              </w:rPr>
              <w:t>Back-Stop Date</w:t>
            </w:r>
            <w:r>
              <w:t>”</w:t>
            </w:r>
          </w:p>
        </w:tc>
        <w:tc>
          <w:tcPr>
            <w:tcW w:w="4378" w:type="dxa"/>
            <w:shd w:val="clear" w:color="auto" w:fill="auto"/>
          </w:tcPr>
          <w:p w14:paraId="4653E85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date by which an item of Derogated Plant is to attain its Required Standard, as specified in or pursuant to a Transmission Derogation;</w:t>
            </w:r>
          </w:p>
        </w:tc>
      </w:tr>
      <w:tr w:rsidR="00ED75CC" w:rsidRPr="0064046A" w14:paraId="4A80B2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28393F" w14:textId="77777777" w:rsidR="00ED75CC" w:rsidRPr="0064046A" w:rsidRDefault="00ED75CC" w:rsidP="00A73D26">
            <w:pPr>
              <w:jc w:val="left"/>
            </w:pPr>
            <w:r w:rsidRPr="0064046A">
              <w:t>“</w:t>
            </w:r>
            <w:r w:rsidRPr="0064046A">
              <w:rPr>
                <w:b/>
              </w:rPr>
              <w:t>Back-Up Protection</w:t>
            </w:r>
            <w:r w:rsidRPr="0064046A">
              <w:t>”</w:t>
            </w:r>
          </w:p>
        </w:tc>
        <w:tc>
          <w:tcPr>
            <w:tcW w:w="4378" w:type="dxa"/>
            <w:shd w:val="clear" w:color="auto" w:fill="auto"/>
          </w:tcPr>
          <w:p w14:paraId="5028DBAF"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ED75CC" w:rsidRPr="0064046A" w14:paraId="60BC431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AB281" w14:textId="77777777" w:rsidR="00ED75CC" w:rsidRPr="0064046A" w:rsidRDefault="00ED75CC" w:rsidP="00A73D26">
            <w:pPr>
              <w:jc w:val="left"/>
              <w:rPr>
                <w:b/>
              </w:rPr>
            </w:pPr>
            <w:r w:rsidRPr="0064046A">
              <w:rPr>
                <w:b/>
              </w:rPr>
              <w:t>“Bank Account”</w:t>
            </w:r>
          </w:p>
        </w:tc>
        <w:tc>
          <w:tcPr>
            <w:tcW w:w="4378" w:type="dxa"/>
            <w:shd w:val="clear" w:color="auto" w:fill="auto"/>
          </w:tcPr>
          <w:p w14:paraId="3AAED8B4" w14:textId="683D7E9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4378" w:type="dxa"/>
            <w:shd w:val="clear" w:color="auto" w:fill="auto"/>
          </w:tcPr>
          <w:p w14:paraId="21401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4378" w:type="dxa"/>
            <w:shd w:val="clear" w:color="auto" w:fill="auto"/>
          </w:tcPr>
          <w:p w14:paraId="7C7C71D2" w14:textId="7CD0A5B0"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4378" w:type="dxa"/>
            <w:shd w:val="clear" w:color="auto" w:fill="auto"/>
          </w:tcPr>
          <w:p w14:paraId="52CF5814" w14:textId="151BEC18"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4378" w:type="dxa"/>
            <w:shd w:val="clear" w:color="auto" w:fill="auto"/>
          </w:tcPr>
          <w:p w14:paraId="34A53CBA" w14:textId="6740F14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4378" w:type="dxa"/>
            <w:shd w:val="clear" w:color="auto" w:fill="auto"/>
          </w:tcPr>
          <w:p w14:paraId="5A0A598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B2E25ED" w14:textId="77777777" w:rsidR="00ED75CC" w:rsidRPr="0064046A" w:rsidRDefault="00C267F5" w:rsidP="00A73D26">
            <w:pPr>
              <w:jc w:val="left"/>
              <w:rPr>
                <w:b/>
              </w:rPr>
            </w:pPr>
            <w:r>
              <w:rPr>
                <w:b/>
              </w:rPr>
              <w:t>“</w:t>
            </w:r>
            <w:r w:rsidR="00ED75CC" w:rsidRPr="0064046A">
              <w:rPr>
                <w:b/>
              </w:rPr>
              <w:t>Business Personnel</w:t>
            </w:r>
            <w:r>
              <w:rPr>
                <w:b/>
              </w:rPr>
              <w:t>”</w:t>
            </w:r>
          </w:p>
        </w:tc>
        <w:tc>
          <w:tcPr>
            <w:tcW w:w="4378" w:type="dxa"/>
            <w:shd w:val="clear" w:color="auto" w:fill="auto"/>
          </w:tcPr>
          <w:p w14:paraId="2471C57F" w14:textId="77777777" w:rsidR="00ED75CC" w:rsidRPr="0064046A" w:rsidRDefault="00ED75CC"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any person who:</w:t>
            </w:r>
          </w:p>
          <w:p w14:paraId="3BB26F28" w14:textId="77777777" w:rsidR="00ED75CC" w:rsidRPr="0064046A" w:rsidRDefault="00ED75CC" w:rsidP="00A73D26">
            <w:pPr>
              <w:pStyle w:val="TOC9"/>
              <w:cnfStyle w:val="000000100000" w:firstRow="0" w:lastRow="0" w:firstColumn="0" w:lastColumn="0" w:oddVBand="0" w:evenVBand="0" w:oddHBand="1" w:evenHBand="0" w:firstRowFirstColumn="0" w:firstRowLastColumn="0" w:lastRowFirstColumn="0" w:lastRowLastColumn="0"/>
            </w:pPr>
            <w:r w:rsidRPr="0064046A">
              <w:lastRenderedPageBreak/>
              <w:t>(a)</w:t>
            </w:r>
            <w:r w:rsidRPr="0064046A">
              <w:tab/>
              <w:t>is an officer of the Party; or</w:t>
            </w:r>
          </w:p>
          <w:p w14:paraId="475F1916" w14:textId="51A20BC7" w:rsidR="00ED75CC" w:rsidRPr="0064046A" w:rsidRDefault="00ED75CC" w:rsidP="00A73D26">
            <w:pPr>
              <w:pStyle w:val="BodyTextIndent"/>
              <w:spacing w:after="240"/>
              <w:ind w:left="743" w:hanging="743"/>
              <w:cnfStyle w:val="000000100000" w:firstRow="0" w:lastRow="0" w:firstColumn="0" w:lastColumn="0" w:oddVBand="0" w:evenVBand="0" w:oddHBand="1" w:evenHBand="0" w:firstRowFirstColumn="0" w:firstRowLastColumn="0" w:lastRowFirstColumn="0" w:lastRowLastColumn="0"/>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cnfStyle w:val="000000100000" w:firstRow="0" w:lastRow="0" w:firstColumn="0" w:lastColumn="0" w:oddVBand="0" w:evenVBand="0" w:oddHBand="1" w:evenHBand="0" w:firstRowFirstColumn="0" w:firstRowLastColumn="0" w:lastRowFirstColumn="0" w:lastRowLastColumn="0"/>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cnfStyle w:val="000000100000" w:firstRow="0" w:lastRow="0" w:firstColumn="0" w:lastColumn="0" w:oddVBand="0" w:evenVBand="0" w:oddHBand="1" w:evenHBand="0" w:firstRowFirstColumn="0" w:firstRowLastColumn="0" w:lastRowFirstColumn="0" w:lastRowLastColumn="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8CAA38" w14:textId="77777777" w:rsidR="00ED75CC" w:rsidRPr="0064046A" w:rsidRDefault="00C267F5" w:rsidP="00A73D26">
            <w:pPr>
              <w:jc w:val="left"/>
              <w:rPr>
                <w:b/>
              </w:rPr>
            </w:pPr>
            <w:r>
              <w:rPr>
                <w:b/>
              </w:rPr>
              <w:lastRenderedPageBreak/>
              <w:t>“</w:t>
            </w:r>
            <w:r w:rsidR="00ED75CC" w:rsidRPr="0064046A">
              <w:rPr>
                <w:b/>
              </w:rPr>
              <w:t>Calendar Quarter</w:t>
            </w:r>
            <w:r>
              <w:rPr>
                <w:b/>
              </w:rPr>
              <w:t>”</w:t>
            </w:r>
          </w:p>
        </w:tc>
        <w:tc>
          <w:tcPr>
            <w:tcW w:w="4378" w:type="dxa"/>
            <w:shd w:val="clear" w:color="auto" w:fill="auto"/>
          </w:tcPr>
          <w:p w14:paraId="6C6B1AC8"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03C09" w14:textId="77777777" w:rsidR="00C267F5" w:rsidRPr="0064046A" w:rsidRDefault="00C267F5" w:rsidP="00A73D26">
            <w:pPr>
              <w:jc w:val="left"/>
              <w:rPr>
                <w:b/>
              </w:rPr>
            </w:pPr>
            <w:r>
              <w:rPr>
                <w:b/>
              </w:rPr>
              <w:t>“Capacity Market Documents”</w:t>
            </w:r>
          </w:p>
        </w:tc>
        <w:tc>
          <w:tcPr>
            <w:tcW w:w="4378" w:type="dxa"/>
            <w:shd w:val="clear" w:color="auto" w:fill="auto"/>
          </w:tcPr>
          <w:p w14:paraId="79FC0C5E" w14:textId="77777777" w:rsidR="00C267F5" w:rsidRPr="0064046A"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9ABC95" w14:textId="77777777" w:rsidR="00C267F5" w:rsidRDefault="00C267F5" w:rsidP="00A73D26">
            <w:pPr>
              <w:jc w:val="left"/>
              <w:rPr>
                <w:b/>
              </w:rPr>
            </w:pPr>
            <w:r>
              <w:rPr>
                <w:b/>
              </w:rPr>
              <w:t>“Capacity Market Rules”</w:t>
            </w:r>
          </w:p>
        </w:tc>
        <w:tc>
          <w:tcPr>
            <w:tcW w:w="4378" w:type="dxa"/>
            <w:shd w:val="clear" w:color="auto" w:fill="auto"/>
          </w:tcPr>
          <w:p w14:paraId="73416AE8"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1C7B07" w14:textId="28BA9EDD" w:rsidR="000E2744" w:rsidRDefault="000E2744" w:rsidP="00A73D26">
            <w:pPr>
              <w:jc w:val="left"/>
              <w:rPr>
                <w:b/>
              </w:rPr>
            </w:pPr>
            <w:r>
              <w:rPr>
                <w:b/>
              </w:rPr>
              <w:t>“CATO Connection Schedule”</w:t>
            </w:r>
          </w:p>
        </w:tc>
        <w:tc>
          <w:tcPr>
            <w:tcW w:w="4378" w:type="dxa"/>
            <w:shd w:val="clear" w:color="auto" w:fill="auto"/>
          </w:tcPr>
          <w:p w14:paraId="77A8AEC8" w14:textId="1A6D5CDA"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874C79">
              <w:rPr>
                <w:caps w:val="0"/>
              </w:rPr>
              <w:t>As defined in Section D, Part 3, para 2.1.1</w:t>
            </w:r>
          </w:p>
        </w:tc>
      </w:tr>
      <w:tr w:rsidR="000E2744" w:rsidRPr="0064046A" w14:paraId="6C17285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4378" w:type="dxa"/>
            <w:shd w:val="clear" w:color="auto" w:fill="auto"/>
          </w:tcPr>
          <w:p w14:paraId="17CEB98D" w14:textId="77777777"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2426F5">
              <w:rPr>
                <w:caps w:val="0"/>
              </w:rPr>
              <w:t xml:space="preserve">The maximum continuous apparent power expressed in MVA and maximum continuous active power expressed in MW which can flow </w:t>
            </w:r>
            <w:r w:rsidRPr="002426F5">
              <w:rPr>
                <w:caps w:val="0"/>
              </w:rPr>
              <w:lastRenderedPageBreak/>
              <w:t>at the CATO Interface Point as declared by a Competitively Appointed Transmission Owner</w:t>
            </w:r>
            <w:r w:rsidRPr="002426F5">
              <w:t>.</w:t>
            </w:r>
          </w:p>
        </w:tc>
      </w:tr>
      <w:tr w:rsidR="000E2744" w:rsidRPr="0064046A" w14:paraId="765D53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3A76BE" w14:textId="77777777" w:rsidR="000E2744" w:rsidRDefault="000E2744" w:rsidP="00A73D26">
            <w:pPr>
              <w:spacing w:after="0"/>
              <w:jc w:val="left"/>
              <w:rPr>
                <w:b/>
              </w:rPr>
            </w:pPr>
            <w:r>
              <w:rPr>
                <w:b/>
              </w:rPr>
              <w:lastRenderedPageBreak/>
              <w:t>“CATO-TO Connection Project”</w:t>
            </w:r>
          </w:p>
          <w:p w14:paraId="3ED89C15" w14:textId="77777777" w:rsidR="000E2744" w:rsidRDefault="000E2744" w:rsidP="00A73D26">
            <w:pPr>
              <w:jc w:val="left"/>
              <w:rPr>
                <w:b/>
              </w:rPr>
            </w:pPr>
          </w:p>
        </w:tc>
        <w:tc>
          <w:tcPr>
            <w:tcW w:w="4378" w:type="dxa"/>
            <w:shd w:val="clear" w:color="auto" w:fill="auto"/>
          </w:tcPr>
          <w:p w14:paraId="16E8A70D" w14:textId="78EA4A56"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DB7409">
              <w:rPr>
                <w:caps w:val="0"/>
              </w:rPr>
              <w:t xml:space="preserve">The project established by the CATO-TO Connection Sub-Group </w:t>
            </w:r>
            <w:r>
              <w:rPr>
                <w:caps w:val="0"/>
              </w:rPr>
              <w:t xml:space="preserve">(as defined in STCP 16.1) </w:t>
            </w:r>
            <w:r w:rsidRPr="00DB7409">
              <w:rPr>
                <w:caps w:val="0"/>
              </w:rPr>
              <w:t>to progress and deliver the connection of a CATO asset to the Transmission System for the first time.</w:t>
            </w:r>
          </w:p>
        </w:tc>
      </w:tr>
      <w:tr w:rsidR="000E2744" w:rsidRPr="0064046A" w14:paraId="6B6BF39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BDBBEB" w14:textId="3DC6FDD0" w:rsidR="000E2744" w:rsidRDefault="000E2744" w:rsidP="00A73D26">
            <w:pPr>
              <w:jc w:val="left"/>
              <w:rPr>
                <w:b/>
              </w:rPr>
            </w:pPr>
            <w:r>
              <w:rPr>
                <w:b/>
              </w:rPr>
              <w:t>“CATO-TO Independent Engineer”</w:t>
            </w:r>
          </w:p>
        </w:tc>
        <w:tc>
          <w:tcPr>
            <w:tcW w:w="4378" w:type="dxa"/>
            <w:shd w:val="clear" w:color="auto" w:fill="auto"/>
          </w:tcPr>
          <w:p w14:paraId="672FB65E" w14:textId="77777777" w:rsidR="000E2744" w:rsidRPr="00446953" w:rsidRDefault="000E2744" w:rsidP="00A73D26">
            <w:pPr>
              <w:spacing w:after="0" w:line="240" w:lineRule="auto"/>
              <w:cnfStyle w:val="000000000000" w:firstRow="0" w:lastRow="0" w:firstColumn="0" w:lastColumn="0" w:oddVBand="0" w:evenVBand="0" w:oddHBand="0" w:evenHBand="0" w:firstRowFirstColumn="0" w:firstRowLastColumn="0" w:lastRowFirstColumn="0" w:lastRowLastColumn="0"/>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p>
        </w:tc>
      </w:tr>
      <w:tr w:rsidR="000E2744" w:rsidRPr="0064046A" w14:paraId="5257BC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4378" w:type="dxa"/>
            <w:shd w:val="clear" w:color="auto" w:fill="auto"/>
          </w:tcPr>
          <w:p w14:paraId="7D79FB5C" w14:textId="77777777" w:rsidR="000E2744" w:rsidRDefault="000E2744" w:rsidP="00A73D26">
            <w:pPr>
              <w:pStyle w:val="PartyDetail"/>
              <w:spacing w:line="180" w:lineRule="atLeast"/>
              <w:cnfStyle w:val="000000100000" w:firstRow="0" w:lastRow="0" w:firstColumn="0" w:lastColumn="0" w:oddVBand="0" w:evenVBand="0" w:oddHBand="1" w:evenHBand="0" w:firstRowFirstColumn="0" w:firstRowLastColumn="0" w:lastRowFirstColumn="0" w:lastRowLastColumn="0"/>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0E2744" w:rsidRPr="0064046A" w14:paraId="4E20E1C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4378" w:type="dxa"/>
            <w:shd w:val="clear" w:color="auto" w:fill="auto"/>
          </w:tcPr>
          <w:p w14:paraId="7280B15B" w14:textId="46074115"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Site at which a CATO and PTO are connected.</w:t>
            </w:r>
          </w:p>
        </w:tc>
      </w:tr>
      <w:tr w:rsidR="000E2744" w:rsidRPr="0064046A" w14:paraId="5F02C1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8EC36" w14:textId="1F589234" w:rsidR="000E2744" w:rsidRDefault="000E2744" w:rsidP="00A73D26">
            <w:pPr>
              <w:jc w:val="left"/>
              <w:rPr>
                <w:b/>
              </w:rPr>
            </w:pPr>
            <w:r>
              <w:rPr>
                <w:b/>
              </w:rPr>
              <w:t>CATO Transmission Interface Site Specification (CTISS)”</w:t>
            </w:r>
          </w:p>
        </w:tc>
        <w:tc>
          <w:tcPr>
            <w:tcW w:w="4378" w:type="dxa"/>
            <w:shd w:val="clear" w:color="auto" w:fill="auto"/>
          </w:tcPr>
          <w:p w14:paraId="23EDAAFC" w14:textId="77777777" w:rsidR="000E2744" w:rsidRDefault="000E2744" w:rsidP="00A73D26">
            <w:pPr>
              <w:pStyle w:val="PartyDetail"/>
              <w:spacing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C267F5" w:rsidRPr="0064046A" w14:paraId="45D8FAE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0844A4" w14:textId="77777777" w:rsidR="00C267F5" w:rsidRDefault="00C267F5" w:rsidP="00A73D26">
            <w:pPr>
              <w:jc w:val="left"/>
              <w:rPr>
                <w:b/>
              </w:rPr>
            </w:pPr>
            <w:r>
              <w:rPr>
                <w:b/>
              </w:rPr>
              <w:t>“CfD Administrative Parties”</w:t>
            </w:r>
          </w:p>
        </w:tc>
        <w:tc>
          <w:tcPr>
            <w:tcW w:w="4378" w:type="dxa"/>
            <w:shd w:val="clear" w:color="auto" w:fill="auto"/>
          </w:tcPr>
          <w:p w14:paraId="4E3E448F"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Secretary of State, any CfD Counterparty and any CfD Settlement Services Provider;</w:t>
            </w:r>
          </w:p>
        </w:tc>
      </w:tr>
      <w:tr w:rsidR="00C267F5" w:rsidRPr="0064046A" w14:paraId="100A34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1DC79C" w14:textId="77777777" w:rsidR="00C267F5" w:rsidRDefault="00C267F5" w:rsidP="00A73D26">
            <w:pPr>
              <w:jc w:val="left"/>
              <w:rPr>
                <w:b/>
              </w:rPr>
            </w:pPr>
            <w:r>
              <w:rPr>
                <w:b/>
              </w:rPr>
              <w:t>“CfD Counterparty”</w:t>
            </w:r>
          </w:p>
        </w:tc>
        <w:tc>
          <w:tcPr>
            <w:tcW w:w="4378" w:type="dxa"/>
            <w:shd w:val="clear" w:color="auto" w:fill="auto"/>
          </w:tcPr>
          <w:p w14:paraId="017F69CB"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 person designated as a “CfD counterparty” under section 7(1) of the Energy Act 2013;</w:t>
            </w:r>
          </w:p>
        </w:tc>
      </w:tr>
      <w:tr w:rsidR="00C267F5" w:rsidRPr="0064046A" w14:paraId="4F49F94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7E0C2F" w14:textId="77777777" w:rsidR="00C267F5" w:rsidRDefault="00C267F5" w:rsidP="00A73D26">
            <w:pPr>
              <w:jc w:val="left"/>
              <w:rPr>
                <w:b/>
              </w:rPr>
            </w:pPr>
            <w:r>
              <w:rPr>
                <w:b/>
              </w:rPr>
              <w:t>“CfD Documents”</w:t>
            </w:r>
          </w:p>
        </w:tc>
        <w:tc>
          <w:tcPr>
            <w:tcW w:w="4378" w:type="dxa"/>
            <w:shd w:val="clear" w:color="auto" w:fill="auto"/>
          </w:tcPr>
          <w:p w14:paraId="68A64FA2"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EDFE0D" w14:textId="77777777" w:rsidR="00C267F5" w:rsidRDefault="00C267F5" w:rsidP="00A73D26">
            <w:pPr>
              <w:jc w:val="left"/>
              <w:rPr>
                <w:b/>
              </w:rPr>
            </w:pPr>
            <w:r>
              <w:rPr>
                <w:b/>
              </w:rPr>
              <w:t>“CfD Settlement Services Provider”</w:t>
            </w:r>
          </w:p>
        </w:tc>
        <w:tc>
          <w:tcPr>
            <w:tcW w:w="4378" w:type="dxa"/>
            <w:shd w:val="clear" w:color="auto" w:fill="auto"/>
          </w:tcPr>
          <w:p w14:paraId="3C3814F6"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appointed for the time being and from time to time by a CfD Counterparty; or</w:t>
            </w:r>
          </w:p>
          <w:p w14:paraId="75CCAC6F"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who is designated by virtue of Section C1.2.1B of the BSC;</w:t>
            </w:r>
          </w:p>
          <w:p w14:paraId="48001EE7"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lastRenderedPageBreak/>
              <w:t>in either case to carry out any of the CfD settlement activities (or any successor entity performing CfD settlement activities);</w:t>
            </w:r>
          </w:p>
        </w:tc>
      </w:tr>
      <w:tr w:rsidR="00ED75CC" w:rsidRPr="0064046A" w14:paraId="5239C0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8F4154" w14:textId="77777777" w:rsidR="00ED75CC" w:rsidRPr="0064046A" w:rsidRDefault="00C267F5" w:rsidP="00A73D26">
            <w:pPr>
              <w:jc w:val="left"/>
              <w:rPr>
                <w:b/>
              </w:rPr>
            </w:pPr>
            <w:bookmarkStart w:id="6" w:name="OLE_LINK8"/>
            <w:bookmarkStart w:id="7" w:name="OLE_LINK9"/>
            <w:r>
              <w:rPr>
                <w:b/>
              </w:rPr>
              <w:lastRenderedPageBreak/>
              <w:t>“</w:t>
            </w:r>
            <w:r w:rsidR="00ED75CC" w:rsidRPr="0064046A">
              <w:rPr>
                <w:b/>
              </w:rPr>
              <w:t>Change</w:t>
            </w:r>
            <w:r>
              <w:rPr>
                <w:b/>
              </w:rPr>
              <w:t>”</w:t>
            </w:r>
            <w:bookmarkEnd w:id="6"/>
            <w:bookmarkEnd w:id="7"/>
          </w:p>
        </w:tc>
        <w:tc>
          <w:tcPr>
            <w:tcW w:w="4378" w:type="dxa"/>
            <w:shd w:val="clear" w:color="auto" w:fill="auto"/>
          </w:tcPr>
          <w:p w14:paraId="63C9DD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A4AA85" w14:textId="77777777" w:rsidR="00C267F5" w:rsidRPr="0064046A" w:rsidRDefault="00C267F5" w:rsidP="00A73D26">
            <w:pPr>
              <w:jc w:val="left"/>
              <w:rPr>
                <w:b/>
              </w:rPr>
            </w:pPr>
            <w:r>
              <w:rPr>
                <w:b/>
              </w:rPr>
              <w:t>“CM Administrative Parties”</w:t>
            </w:r>
          </w:p>
        </w:tc>
        <w:tc>
          <w:tcPr>
            <w:tcW w:w="4378" w:type="dxa"/>
            <w:shd w:val="clear" w:color="auto" w:fill="auto"/>
          </w:tcPr>
          <w:p w14:paraId="242E7434"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the Secretary of State, the CM Settlement Body, and any CM Settlement Serv</w:t>
            </w:r>
            <w:r w:rsidR="003D6A72">
              <w:t>ices Provider;</w:t>
            </w:r>
          </w:p>
        </w:tc>
      </w:tr>
      <w:tr w:rsidR="003D6A72" w:rsidRPr="0064046A" w14:paraId="66D2B23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9F5C51" w14:textId="77777777" w:rsidR="003D6A72" w:rsidRDefault="003D6A72" w:rsidP="00A73D26">
            <w:pPr>
              <w:jc w:val="left"/>
              <w:rPr>
                <w:b/>
              </w:rPr>
            </w:pPr>
            <w:r>
              <w:rPr>
                <w:b/>
              </w:rPr>
              <w:t>“CM Settlement Body”</w:t>
            </w:r>
          </w:p>
        </w:tc>
        <w:tc>
          <w:tcPr>
            <w:tcW w:w="4378" w:type="dxa"/>
            <w:shd w:val="clear" w:color="auto" w:fill="auto"/>
          </w:tcPr>
          <w:p w14:paraId="5FA562F8" w14:textId="77777777" w:rsidR="003D6A72" w:rsidRDefault="003D6A72" w:rsidP="00A73D26">
            <w:pPr>
              <w:cnfStyle w:val="000000000000" w:firstRow="0" w:lastRow="0" w:firstColumn="0" w:lastColumn="0" w:oddVBand="0" w:evenVBand="0" w:oddHBand="0" w:evenHBand="0" w:firstRowFirstColumn="0" w:firstRowLastColumn="0" w:lastRowFirstColumn="0" w:lastRowLastColumn="0"/>
            </w:pPr>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0CA873" w14:textId="77777777" w:rsidR="003D6A72" w:rsidRDefault="003D6A72" w:rsidP="00A73D26">
            <w:pPr>
              <w:jc w:val="left"/>
              <w:rPr>
                <w:b/>
              </w:rPr>
            </w:pPr>
            <w:r>
              <w:rPr>
                <w:b/>
              </w:rPr>
              <w:t>“CM Settlement Services Provider”</w:t>
            </w:r>
          </w:p>
        </w:tc>
        <w:tc>
          <w:tcPr>
            <w:tcW w:w="4378" w:type="dxa"/>
            <w:shd w:val="clear" w:color="auto" w:fill="auto"/>
          </w:tcPr>
          <w:p w14:paraId="4CA718E5" w14:textId="77777777" w:rsidR="003D6A72" w:rsidRDefault="003D6A72" w:rsidP="00A73D26">
            <w:pPr>
              <w:cnfStyle w:val="000000100000" w:firstRow="0" w:lastRow="0" w:firstColumn="0" w:lastColumn="0" w:oddVBand="0" w:evenVBand="0" w:oddHBand="1" w:evenHBand="0" w:firstRowFirstColumn="0" w:firstRowLastColumn="0" w:lastRowFirstColumn="0" w:lastRowLastColumn="0"/>
            </w:pPr>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7664D0" w14:textId="77777777" w:rsidR="00ED75CC" w:rsidRPr="0064046A" w:rsidRDefault="00ED75CC" w:rsidP="00A73D26">
            <w:pPr>
              <w:jc w:val="left"/>
              <w:rPr>
                <w:b/>
              </w:rPr>
            </w:pPr>
            <w:r>
              <w:rPr>
                <w:b/>
              </w:rPr>
              <w:t>"CMP 192 Transition Process Plan</w:t>
            </w:r>
            <w:r w:rsidRPr="0064046A">
              <w:rPr>
                <w:b/>
              </w:rPr>
              <w:t>"</w:t>
            </w:r>
          </w:p>
        </w:tc>
        <w:tc>
          <w:tcPr>
            <w:tcW w:w="4378" w:type="dxa"/>
            <w:shd w:val="clear" w:color="auto" w:fill="auto"/>
          </w:tcPr>
          <w:p w14:paraId="660682E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means as defined in CUSC Section 10, </w:t>
            </w:r>
            <w:smartTag w:uri="urn:schemas-microsoft-com:office:smarttags" w:element="place">
              <w:r>
                <w:t>Para</w:t>
              </w:r>
            </w:smartTag>
            <w:r>
              <w:t>graph 10.1.7(g);</w:t>
            </w:r>
          </w:p>
        </w:tc>
      </w:tr>
      <w:tr w:rsidR="00ED75CC" w:rsidRPr="0064046A" w14:paraId="19D6DEC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4378" w:type="dxa"/>
            <w:shd w:val="clear" w:color="auto" w:fill="auto"/>
          </w:tcPr>
          <w:p w14:paraId="5D3A1F7D" w14:textId="77777777"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pPr>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4378" w:type="dxa"/>
            <w:shd w:val="clear" w:color="auto" w:fill="auto"/>
          </w:tcPr>
          <w:p w14:paraId="0C00B67F"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(a) developed and maintained by the code administrators in existence from time to time; </w:t>
            </w:r>
          </w:p>
          <w:p w14:paraId="6651E51D"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pPr>
              <w:cnfStyle w:val="000000000000" w:firstRow="0" w:lastRow="0" w:firstColumn="0" w:lastColumn="0" w:oddVBand="0" w:evenVBand="0" w:oddHBand="0" w:evenHBand="0" w:firstRowFirstColumn="0" w:firstRowLastColumn="0" w:lastRowFirstColumn="0" w:lastRowLastColumn="0"/>
            </w:pPr>
            <w:r w:rsidRPr="002D554A">
              <w:t>(c) re-published from time to time;</w:t>
            </w:r>
          </w:p>
        </w:tc>
      </w:tr>
      <w:tr w:rsidR="00ED75CC" w:rsidRPr="0064046A" w14:paraId="4BC066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0DD29" w14:textId="77777777" w:rsidR="00ED75CC" w:rsidRPr="00022D4F" w:rsidRDefault="00ED75CC" w:rsidP="00A73D26">
            <w:r>
              <w:rPr>
                <w:b/>
              </w:rPr>
              <w:lastRenderedPageBreak/>
              <w:t>“</w:t>
            </w:r>
            <w:r w:rsidRPr="00022D4F">
              <w:rPr>
                <w:b/>
              </w:rPr>
              <w:t>Code Administrator</w:t>
            </w:r>
            <w:r w:rsidRPr="00022D4F">
              <w:t>”</w:t>
            </w:r>
          </w:p>
        </w:tc>
        <w:tc>
          <w:tcPr>
            <w:tcW w:w="4378" w:type="dxa"/>
            <w:shd w:val="clear" w:color="auto" w:fill="auto"/>
          </w:tcPr>
          <w:p w14:paraId="46E14928" w14:textId="3F1AC186"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98768" w14:textId="77777777" w:rsidR="00ED75CC" w:rsidRPr="0064046A" w:rsidRDefault="00ED75CC" w:rsidP="00A73D26">
            <w:pPr>
              <w:jc w:val="left"/>
              <w:rPr>
                <w:b/>
              </w:rPr>
            </w:pPr>
            <w:r w:rsidRPr="0064046A">
              <w:rPr>
                <w:b/>
              </w:rPr>
              <w:t>"Code Effective Date"</w:t>
            </w:r>
          </w:p>
        </w:tc>
        <w:tc>
          <w:tcPr>
            <w:tcW w:w="4378" w:type="dxa"/>
            <w:shd w:val="clear" w:color="auto" w:fill="auto"/>
          </w:tcPr>
          <w:p w14:paraId="673C761F"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date of execution of the Framework Agreement;</w:t>
            </w:r>
          </w:p>
        </w:tc>
      </w:tr>
      <w:tr w:rsidR="00ED75CC" w:rsidRPr="0064046A" w14:paraId="3BB7E9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F86546" w14:textId="77777777" w:rsidR="00ED75CC" w:rsidRPr="0064046A" w:rsidRDefault="00ED75CC" w:rsidP="00A73D26">
            <w:pPr>
              <w:jc w:val="left"/>
              <w:rPr>
                <w:b/>
              </w:rPr>
            </w:pPr>
            <w:r w:rsidRPr="0064046A">
              <w:rPr>
                <w:b/>
              </w:rPr>
              <w:t>"Code Procedures"</w:t>
            </w:r>
          </w:p>
        </w:tc>
        <w:tc>
          <w:tcPr>
            <w:tcW w:w="4378" w:type="dxa"/>
            <w:shd w:val="clear" w:color="auto" w:fill="auto"/>
          </w:tcPr>
          <w:p w14:paraId="59520C8A" w14:textId="77777777" w:rsidR="00ED75CC" w:rsidRPr="0064046A" w:rsidRDefault="00ED75CC"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pPr>
            <w:r w:rsidRPr="0064046A">
              <w:rPr>
                <w:caps w:val="0"/>
              </w:rPr>
              <w:t>the procedures forming a part of this Code as more particularly defined in Section A, paragraph 2.3;</w:t>
            </w:r>
          </w:p>
        </w:tc>
      </w:tr>
      <w:tr w:rsidR="00ED75CC" w:rsidRPr="0064046A" w14:paraId="2A90C6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808FD2" w14:textId="77777777" w:rsidR="00ED75CC" w:rsidRPr="0064046A" w:rsidRDefault="00ED75CC" w:rsidP="00A73D26">
            <w:pPr>
              <w:jc w:val="left"/>
              <w:rPr>
                <w:b/>
              </w:rPr>
            </w:pPr>
            <w:r w:rsidRPr="0064046A">
              <w:rPr>
                <w:b/>
              </w:rPr>
              <w:t>“Code Voting Process”</w:t>
            </w:r>
          </w:p>
        </w:tc>
        <w:tc>
          <w:tcPr>
            <w:tcW w:w="4378" w:type="dxa"/>
            <w:shd w:val="clear" w:color="auto" w:fill="auto"/>
          </w:tcPr>
          <w:p w14:paraId="741A2881"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means that process set out in Section B, sub-paragraph 6.7; </w:t>
            </w:r>
          </w:p>
        </w:tc>
      </w:tr>
      <w:tr w:rsidR="00ED75CC" w:rsidRPr="0064046A" w14:paraId="6435A6A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0B2E8E" w14:textId="77777777" w:rsidR="00ED75CC" w:rsidRPr="0064046A" w:rsidRDefault="00ED75CC" w:rsidP="00A73D26">
            <w:pPr>
              <w:jc w:val="left"/>
              <w:rPr>
                <w:b/>
              </w:rPr>
            </w:pPr>
            <w:r w:rsidRPr="0064046A">
              <w:rPr>
                <w:b/>
              </w:rPr>
              <w:t>"Code Website"</w:t>
            </w:r>
          </w:p>
        </w:tc>
        <w:tc>
          <w:tcPr>
            <w:tcW w:w="4378" w:type="dxa"/>
            <w:shd w:val="clear" w:color="auto" w:fill="auto"/>
          </w:tcPr>
          <w:p w14:paraId="3B05AFCA" w14:textId="007F023B"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9485A4B" w14:textId="77777777" w:rsidR="00ED75CC" w:rsidRPr="0064046A" w:rsidRDefault="00ED75CC" w:rsidP="00A73D26">
            <w:pPr>
              <w:jc w:val="left"/>
              <w:rPr>
                <w:b/>
              </w:rPr>
            </w:pPr>
            <w:r w:rsidRPr="0064046A">
              <w:rPr>
                <w:b/>
              </w:rPr>
              <w:t>"Commissioned"</w:t>
            </w:r>
          </w:p>
        </w:tc>
        <w:tc>
          <w:tcPr>
            <w:tcW w:w="4378" w:type="dxa"/>
            <w:shd w:val="clear" w:color="auto" w:fill="auto"/>
          </w:tcPr>
          <w:p w14:paraId="67BCDD77"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Plant and Apparatus certified by the Independent Engineer as having been commissioned in accordance with the relevant Commissioning Programme;</w:t>
            </w:r>
          </w:p>
        </w:tc>
      </w:tr>
      <w:tr w:rsidR="00ED75CC" w:rsidRPr="0064046A" w14:paraId="124D78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C10F47" w14:textId="77777777" w:rsidR="00ED75CC" w:rsidRPr="0064046A" w:rsidRDefault="00ED75CC" w:rsidP="00A73D26">
            <w:pPr>
              <w:jc w:val="left"/>
              <w:rPr>
                <w:b/>
              </w:rPr>
            </w:pPr>
            <w:r w:rsidRPr="0064046A">
              <w:rPr>
                <w:b/>
              </w:rPr>
              <w:t>"Commissioning Programme"</w:t>
            </w:r>
          </w:p>
        </w:tc>
        <w:tc>
          <w:tcPr>
            <w:tcW w:w="4378" w:type="dxa"/>
            <w:shd w:val="clear" w:color="auto" w:fill="auto"/>
          </w:tcPr>
          <w:p w14:paraId="0E73FA14" w14:textId="23854F0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0A344B" w14:textId="77777777" w:rsidR="00ED75CC" w:rsidRPr="0064046A" w:rsidRDefault="00ED75CC" w:rsidP="00A73D26">
            <w:pPr>
              <w:jc w:val="left"/>
              <w:rPr>
                <w:b/>
              </w:rPr>
            </w:pPr>
            <w:r w:rsidRPr="0064046A">
              <w:rPr>
                <w:b/>
              </w:rPr>
              <w:t>"Commissioning Programme Commencement Date"</w:t>
            </w:r>
          </w:p>
        </w:tc>
        <w:tc>
          <w:tcPr>
            <w:tcW w:w="4378" w:type="dxa"/>
            <w:shd w:val="clear" w:color="auto" w:fill="auto"/>
          </w:tcPr>
          <w:p w14:paraId="3F84F850" w14:textId="4C357EDC"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D9A132" w14:textId="77777777" w:rsidR="00ED75CC" w:rsidRPr="0064046A" w:rsidRDefault="00ED75CC" w:rsidP="00A73D26">
            <w:pPr>
              <w:jc w:val="left"/>
              <w:rPr>
                <w:b/>
              </w:rPr>
            </w:pPr>
            <w:r w:rsidRPr="0064046A">
              <w:rPr>
                <w:b/>
              </w:rPr>
              <w:t>"Communications Plant"</w:t>
            </w:r>
          </w:p>
        </w:tc>
        <w:tc>
          <w:tcPr>
            <w:tcW w:w="4378" w:type="dxa"/>
            <w:shd w:val="clear" w:color="auto" w:fill="auto"/>
          </w:tcPr>
          <w:p w14:paraId="7909BB8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electronic communications network infrastructure, including control telephony, used to facilitate real-time communications;</w:t>
            </w:r>
          </w:p>
        </w:tc>
      </w:tr>
      <w:tr w:rsidR="00ED75CC" w:rsidRPr="0064046A" w14:paraId="0A58A72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08E4FC" w14:textId="77777777" w:rsidR="00ED75CC" w:rsidRPr="0064046A" w:rsidRDefault="00ED75CC" w:rsidP="00A73D26">
            <w:pPr>
              <w:jc w:val="left"/>
              <w:rPr>
                <w:b/>
              </w:rPr>
            </w:pPr>
            <w:r w:rsidRPr="0064046A">
              <w:rPr>
                <w:b/>
              </w:rPr>
              <w:t>"Competent Authority"</w:t>
            </w:r>
          </w:p>
        </w:tc>
        <w:tc>
          <w:tcPr>
            <w:tcW w:w="4378" w:type="dxa"/>
            <w:shd w:val="clear" w:color="auto" w:fill="auto"/>
          </w:tcPr>
          <w:p w14:paraId="2D9D65D7" w14:textId="2797AF13" w:rsidR="00EA232D" w:rsidRPr="00EA232D" w:rsidRDefault="00ED75CC" w:rsidP="00A73D26">
            <w:pPr>
              <w:cnfStyle w:val="000000000000" w:firstRow="0" w:lastRow="0" w:firstColumn="0" w:lastColumn="0" w:oddVBand="0" w:evenVBand="0" w:oddHBand="0" w:evenHBand="0" w:firstRowFirstColumn="0" w:firstRowLastColumn="0" w:lastRowFirstColumn="0" w:lastRowLastColumn="0"/>
            </w:pPr>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F93583" w14:textId="77777777" w:rsidR="00CE7639" w:rsidRDefault="00CE7639" w:rsidP="00A73D26">
            <w:pPr>
              <w:jc w:val="left"/>
              <w:rPr>
                <w:b/>
              </w:rPr>
            </w:pPr>
            <w:r>
              <w:rPr>
                <w:b/>
              </w:rPr>
              <w:t>“Competively Appointed Transmission Owner (CATO)”</w:t>
            </w:r>
          </w:p>
          <w:p w14:paraId="41C1CA13" w14:textId="77777777" w:rsidR="00C509DB" w:rsidRPr="0064046A" w:rsidRDefault="00C509DB" w:rsidP="00A73D26">
            <w:pPr>
              <w:jc w:val="left"/>
              <w:rPr>
                <w:b/>
              </w:rPr>
            </w:pPr>
          </w:p>
        </w:tc>
        <w:tc>
          <w:tcPr>
            <w:tcW w:w="4378" w:type="dxa"/>
            <w:shd w:val="clear" w:color="auto" w:fill="auto"/>
          </w:tcPr>
          <w:p w14:paraId="427221EE" w14:textId="08D88401" w:rsidR="00C509DB" w:rsidRPr="0064046A" w:rsidRDefault="00D40A99" w:rsidP="00A73D26">
            <w:pPr>
              <w:cnfStyle w:val="000000100000" w:firstRow="0" w:lastRow="0" w:firstColumn="0" w:lastColumn="0" w:oddVBand="0" w:evenVBand="0" w:oddHBand="1" w:evenHBand="0" w:firstRowFirstColumn="0" w:firstRowLastColumn="0" w:lastRowFirstColumn="0" w:lastRowLastColumn="0"/>
            </w:pPr>
            <w:r w:rsidRPr="00D40A99">
              <w:lastRenderedPageBreak/>
              <w:t xml:space="preserve">A person who is the holder of a transmission licence (as defined in Section 6(1)b of the Electricity Act 1989) to own and operate an </w:t>
            </w:r>
            <w:r w:rsidRPr="00D40A99">
              <w:lastRenderedPageBreak/>
              <w:t>onshore transmission system that has been granted on the basis of competitive tendering undertaken pursuant to Section C of the Electricity Act 1989.</w:t>
            </w:r>
          </w:p>
        </w:tc>
      </w:tr>
      <w:tr w:rsidR="00ED75CC" w:rsidRPr="0064046A" w14:paraId="2013D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111F92" w14:textId="77777777" w:rsidR="00ED75CC" w:rsidRPr="0064046A" w:rsidRDefault="00ED75CC" w:rsidP="00A73D26">
            <w:pPr>
              <w:jc w:val="left"/>
              <w:rPr>
                <w:b/>
              </w:rPr>
            </w:pPr>
            <w:r w:rsidRPr="0064046A">
              <w:rPr>
                <w:b/>
              </w:rPr>
              <w:lastRenderedPageBreak/>
              <w:t>"Completion Date"</w:t>
            </w:r>
          </w:p>
        </w:tc>
        <w:tc>
          <w:tcPr>
            <w:tcW w:w="4378" w:type="dxa"/>
            <w:shd w:val="clear" w:color="auto" w:fill="auto"/>
          </w:tcPr>
          <w:p w14:paraId="59F4D172" w14:textId="3B508F8F"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2B65F" w14:textId="77777777" w:rsidR="00ED75CC" w:rsidRPr="0064046A" w:rsidRDefault="00ED75CC" w:rsidP="00A73D26">
            <w:pPr>
              <w:jc w:val="left"/>
              <w:rPr>
                <w:b/>
              </w:rPr>
            </w:pPr>
            <w:r w:rsidRPr="0064046A">
              <w:rPr>
                <w:b/>
              </w:rPr>
              <w:t>"Condition C17 Statement"</w:t>
            </w:r>
          </w:p>
        </w:tc>
        <w:tc>
          <w:tcPr>
            <w:tcW w:w="4378" w:type="dxa"/>
            <w:shd w:val="clear" w:color="auto" w:fill="auto"/>
          </w:tcPr>
          <w:p w14:paraId="26FB30C2"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as defined in Section C, Part Three, paragraph 8.1;</w:t>
            </w:r>
          </w:p>
        </w:tc>
      </w:tr>
      <w:tr w:rsidR="00ED75CC" w:rsidRPr="0064046A" w14:paraId="6BC23D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A93ECA" w14:textId="77777777" w:rsidR="00ED75CC" w:rsidRPr="0064046A" w:rsidRDefault="00ED75CC" w:rsidP="00A73D26">
            <w:pPr>
              <w:jc w:val="left"/>
              <w:rPr>
                <w:b/>
              </w:rPr>
            </w:pPr>
            <w:r w:rsidRPr="0064046A">
              <w:rPr>
                <w:b/>
              </w:rPr>
              <w:t>"Confidential Information"</w:t>
            </w:r>
          </w:p>
        </w:tc>
        <w:tc>
          <w:tcPr>
            <w:tcW w:w="4378" w:type="dxa"/>
            <w:shd w:val="clear" w:color="auto" w:fill="auto"/>
          </w:tcPr>
          <w:p w14:paraId="19DA87A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C89239" w14:textId="77777777" w:rsidR="00ED75CC" w:rsidRPr="0064046A" w:rsidRDefault="00ED75CC" w:rsidP="00A73D26">
            <w:pPr>
              <w:jc w:val="left"/>
              <w:rPr>
                <w:b/>
              </w:rPr>
            </w:pPr>
            <w:r w:rsidRPr="0064046A">
              <w:rPr>
                <w:b/>
              </w:rPr>
              <w:t>“Connect and Manage Arrangements”</w:t>
            </w:r>
          </w:p>
        </w:tc>
        <w:tc>
          <w:tcPr>
            <w:tcW w:w="4378" w:type="dxa"/>
            <w:shd w:val="clear" w:color="auto" w:fill="auto"/>
          </w:tcPr>
          <w:p w14:paraId="4A9E5EA9" w14:textId="3BE29C2E"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FB03FA" w14:textId="77777777" w:rsidR="00ED75CC" w:rsidRPr="0064046A" w:rsidRDefault="00ED75CC" w:rsidP="00A73D26">
            <w:pPr>
              <w:jc w:val="left"/>
              <w:rPr>
                <w:b/>
              </w:rPr>
            </w:pPr>
            <w:r w:rsidRPr="0064046A">
              <w:rPr>
                <w:b/>
              </w:rPr>
              <w:t>“Connect and Manage Derogation”</w:t>
            </w:r>
          </w:p>
        </w:tc>
        <w:tc>
          <w:tcPr>
            <w:tcW w:w="4378" w:type="dxa"/>
            <w:shd w:val="clear" w:color="auto" w:fill="auto"/>
          </w:tcPr>
          <w:p w14:paraId="03D4595A" w14:textId="1CE1319B"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 xml:space="preserve">or an Onshore Transmission Owner pursuant to </w:t>
            </w:r>
            <w:r>
              <w:lastRenderedPageBreak/>
              <w:t>Standard Condition D3 of its Transmission Licence,</w:t>
            </w:r>
          </w:p>
        </w:tc>
      </w:tr>
      <w:tr w:rsidR="00ED75CC" w:rsidRPr="0064046A" w14:paraId="2A975E2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AFB474" w14:textId="77777777" w:rsidR="00ED75CC" w:rsidRPr="0064046A" w:rsidRDefault="00ED75CC" w:rsidP="00A73D26">
            <w:pPr>
              <w:jc w:val="left"/>
              <w:rPr>
                <w:b/>
              </w:rPr>
            </w:pPr>
            <w:r w:rsidRPr="0064046A">
              <w:rPr>
                <w:b/>
              </w:rPr>
              <w:lastRenderedPageBreak/>
              <w:t>“Connect and Manage Derogation Criteria”</w:t>
            </w:r>
          </w:p>
        </w:tc>
        <w:tc>
          <w:tcPr>
            <w:tcW w:w="4378" w:type="dxa"/>
            <w:shd w:val="clear" w:color="auto" w:fill="auto"/>
          </w:tcPr>
          <w:p w14:paraId="40AA732C"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04D5F1" w14:textId="77777777" w:rsidR="00ED75CC" w:rsidRPr="0064046A" w:rsidRDefault="00ED75CC" w:rsidP="00A73D26">
            <w:pPr>
              <w:jc w:val="left"/>
              <w:rPr>
                <w:b/>
              </w:rPr>
            </w:pPr>
            <w:r w:rsidRPr="0064046A">
              <w:rPr>
                <w:b/>
              </w:rPr>
              <w:t>“Connect and Manage Derogation Report”</w:t>
            </w:r>
          </w:p>
        </w:tc>
        <w:tc>
          <w:tcPr>
            <w:tcW w:w="4378" w:type="dxa"/>
            <w:shd w:val="clear" w:color="auto" w:fill="auto"/>
          </w:tcPr>
          <w:p w14:paraId="3090401D" w14:textId="513CD52C"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9C2D0" w14:textId="77777777" w:rsidR="00ED75CC" w:rsidRPr="0064046A" w:rsidRDefault="00ED75CC" w:rsidP="00A73D26">
            <w:pPr>
              <w:jc w:val="left"/>
              <w:rPr>
                <w:b/>
              </w:rPr>
            </w:pPr>
            <w:r w:rsidRPr="0064046A">
              <w:rPr>
                <w:b/>
              </w:rPr>
              <w:t>“Connect and Manage Power Station”</w:t>
            </w:r>
          </w:p>
        </w:tc>
        <w:tc>
          <w:tcPr>
            <w:tcW w:w="4378" w:type="dxa"/>
            <w:shd w:val="clear" w:color="auto" w:fill="auto"/>
          </w:tcPr>
          <w:p w14:paraId="6BE393D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kern w:val="28"/>
              </w:rPr>
              <w:t>As defined in the CUSC</w:t>
            </w:r>
          </w:p>
        </w:tc>
      </w:tr>
      <w:tr w:rsidR="00ED75CC" w:rsidRPr="0064046A" w14:paraId="057DD8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28BF9" w14:textId="77777777" w:rsidR="00ED75CC" w:rsidRPr="0064046A" w:rsidRDefault="00ED75CC" w:rsidP="00A73D26">
            <w:pPr>
              <w:jc w:val="left"/>
              <w:rPr>
                <w:b/>
              </w:rPr>
            </w:pPr>
            <w:r w:rsidRPr="0064046A">
              <w:rPr>
                <w:b/>
              </w:rPr>
              <w:lastRenderedPageBreak/>
              <w:t>“Connection”</w:t>
            </w:r>
          </w:p>
        </w:tc>
        <w:tc>
          <w:tcPr>
            <w:tcW w:w="4378" w:type="dxa"/>
            <w:shd w:val="clear" w:color="auto" w:fill="auto"/>
          </w:tcPr>
          <w:p w14:paraId="077097D7"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43505" w14:textId="77777777" w:rsidR="00ED75CC" w:rsidRPr="0064046A" w:rsidRDefault="00ED75CC" w:rsidP="00A73D26">
            <w:pPr>
              <w:jc w:val="left"/>
              <w:rPr>
                <w:b/>
              </w:rPr>
            </w:pPr>
            <w:r w:rsidRPr="0064046A">
              <w:rPr>
                <w:b/>
              </w:rPr>
              <w:t>"Connection Conditions"</w:t>
            </w:r>
          </w:p>
        </w:tc>
        <w:tc>
          <w:tcPr>
            <w:tcW w:w="4378" w:type="dxa"/>
            <w:shd w:val="clear" w:color="auto" w:fill="auto"/>
          </w:tcPr>
          <w:p w14:paraId="18D2EAD8" w14:textId="77777777" w:rsidR="00ED75CC" w:rsidRPr="0064046A" w:rsidRDefault="00ED75CC" w:rsidP="00A73D26">
            <w:pPr>
              <w:pStyle w:val="Heading1"/>
              <w:numPr>
                <w:ilvl w:val="0"/>
                <w:numId w:val="0"/>
              </w:numPr>
              <w:tabs>
                <w:tab w:val="clear" w:pos="720"/>
                <w:tab w:val="left" w:pos="33"/>
              </w:tabs>
              <w:ind w:left="33"/>
              <w:cnfStyle w:val="000000100000" w:firstRow="0" w:lastRow="0" w:firstColumn="0" w:lastColumn="0" w:oddVBand="0" w:evenVBand="0" w:oddHBand="1" w:evenHBand="0" w:firstRowFirstColumn="0" w:firstRowLastColumn="0" w:lastRowFirstColumn="0" w:lastRowLastColumn="0"/>
            </w:pPr>
            <w:r w:rsidRPr="0064046A">
              <w:t>that part of the Grid Code which is identified as the Connection Conditions;</w:t>
            </w:r>
          </w:p>
        </w:tc>
      </w:tr>
      <w:tr w:rsidR="00ED75CC" w:rsidRPr="0064046A" w14:paraId="3B2B018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19B29" w14:textId="77777777" w:rsidR="00ED75CC" w:rsidRPr="0064046A" w:rsidRDefault="00ED75CC" w:rsidP="00A73D26">
            <w:pPr>
              <w:jc w:val="left"/>
              <w:rPr>
                <w:b/>
              </w:rPr>
            </w:pPr>
            <w:r w:rsidRPr="0064046A">
              <w:rPr>
                <w:b/>
              </w:rPr>
              <w:t>"Connection Entry Capacity"</w:t>
            </w:r>
          </w:p>
        </w:tc>
        <w:tc>
          <w:tcPr>
            <w:tcW w:w="4378" w:type="dxa"/>
            <w:shd w:val="clear" w:color="auto" w:fill="auto"/>
          </w:tcPr>
          <w:p w14:paraId="6DFA6CC0" w14:textId="5FFCF8D4" w:rsidR="00ED75CC" w:rsidRPr="0064046A" w:rsidRDefault="00ED75CC" w:rsidP="00A73D26">
            <w:pPr>
              <w:pStyle w:val="Heading1"/>
              <w:numPr>
                <w:ilvl w:val="0"/>
                <w:numId w:val="0"/>
              </w:numPr>
              <w:tabs>
                <w:tab w:val="clear" w:pos="720"/>
                <w:tab w:val="left" w:pos="33"/>
              </w:tabs>
              <w:ind w:left="33"/>
              <w:cnfStyle w:val="000000000000" w:firstRow="0" w:lastRow="0" w:firstColumn="0" w:lastColumn="0" w:oddVBand="0" w:evenVBand="0" w:oddHBand="0" w:evenHBand="0" w:firstRowFirstColumn="0" w:firstRowLastColumn="0" w:lastRowFirstColumn="0" w:lastRowLastColumn="0"/>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E58029" w14:textId="77777777" w:rsidR="00ED75CC" w:rsidRPr="0064046A" w:rsidRDefault="00ED75CC" w:rsidP="00A73D26">
            <w:pPr>
              <w:jc w:val="left"/>
              <w:rPr>
                <w:b/>
              </w:rPr>
            </w:pPr>
            <w:r w:rsidRPr="0064046A">
              <w:rPr>
                <w:b/>
              </w:rPr>
              <w:t>"Connection Point"</w:t>
            </w:r>
          </w:p>
        </w:tc>
        <w:tc>
          <w:tcPr>
            <w:tcW w:w="4378" w:type="dxa"/>
            <w:shd w:val="clear" w:color="auto" w:fill="auto"/>
          </w:tcPr>
          <w:p w14:paraId="2E729DFB" w14:textId="77777777"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ED75CC" w:rsidRPr="0064046A" w14:paraId="3E4FFA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4156E4" w14:textId="77777777" w:rsidR="00ED75CC" w:rsidRPr="0064046A" w:rsidRDefault="00ED75CC" w:rsidP="00A73D26">
            <w:pPr>
              <w:jc w:val="left"/>
              <w:rPr>
                <w:b/>
              </w:rPr>
            </w:pPr>
            <w:r w:rsidRPr="0064046A">
              <w:rPr>
                <w:b/>
              </w:rPr>
              <w:t>"Connection Site"</w:t>
            </w:r>
          </w:p>
        </w:tc>
        <w:tc>
          <w:tcPr>
            <w:tcW w:w="4378" w:type="dxa"/>
            <w:shd w:val="clear" w:color="auto" w:fill="auto"/>
          </w:tcPr>
          <w:p w14:paraId="55AF39F9"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5528D2" w14:textId="77777777" w:rsidR="00ED75CC" w:rsidRPr="0064046A" w:rsidRDefault="00ED75CC" w:rsidP="00A73D26">
            <w:pPr>
              <w:jc w:val="left"/>
              <w:rPr>
                <w:b/>
              </w:rPr>
            </w:pPr>
            <w:r w:rsidRPr="0064046A">
              <w:rPr>
                <w:b/>
              </w:rPr>
              <w:t>"Connection Site Specification"</w:t>
            </w:r>
          </w:p>
        </w:tc>
        <w:tc>
          <w:tcPr>
            <w:tcW w:w="4378" w:type="dxa"/>
            <w:shd w:val="clear" w:color="auto" w:fill="auto"/>
          </w:tcPr>
          <w:p w14:paraId="670BC96B" w14:textId="77777777" w:rsidR="00ED75CC" w:rsidRPr="0064046A" w:rsidRDefault="00ED75CC" w:rsidP="00A73D26">
            <w:pPr>
              <w:tabs>
                <w:tab w:val="left" w:pos="0"/>
              </w:tabs>
              <w:cnfStyle w:val="000000100000" w:firstRow="0" w:lastRow="0" w:firstColumn="0" w:lastColumn="0" w:oddVBand="0" w:evenVBand="0" w:oddHBand="1" w:evenHBand="0" w:firstRowFirstColumn="0" w:firstRowLastColumn="0" w:lastRowFirstColumn="0" w:lastRowLastColumn="0"/>
            </w:pPr>
            <w:r w:rsidRPr="0064046A">
              <w:t>as defined in Section D, Part One, sub-paragraph 2.6.1;</w:t>
            </w:r>
          </w:p>
        </w:tc>
      </w:tr>
      <w:tr w:rsidR="00ED75CC" w:rsidRPr="0064046A" w14:paraId="2C490F5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75F02A" w14:textId="77777777" w:rsidR="00ED75CC" w:rsidRPr="0064046A" w:rsidRDefault="00ED75CC" w:rsidP="00A73D26">
            <w:pPr>
              <w:jc w:val="left"/>
              <w:rPr>
                <w:b/>
              </w:rPr>
            </w:pPr>
            <w:r w:rsidRPr="0064046A">
              <w:rPr>
                <w:b/>
              </w:rPr>
              <w:t>"Consents"</w:t>
            </w:r>
            <w:r w:rsidRPr="0064046A">
              <w:rPr>
                <w:b/>
              </w:rPr>
              <w:tab/>
            </w:r>
          </w:p>
        </w:tc>
        <w:tc>
          <w:tcPr>
            <w:tcW w:w="4378" w:type="dxa"/>
            <w:shd w:val="clear" w:color="auto" w:fill="auto"/>
          </w:tcPr>
          <w:p w14:paraId="118B6908" w14:textId="77777777" w:rsidR="00ED75CC" w:rsidRPr="0064046A" w:rsidRDefault="00ED75CC" w:rsidP="00A73D26">
            <w:pPr>
              <w:tabs>
                <w:tab w:val="left" w:pos="0"/>
              </w:tabs>
              <w:cnfStyle w:val="000000000000" w:firstRow="0" w:lastRow="0" w:firstColumn="0" w:lastColumn="0" w:oddVBand="0" w:evenVBand="0" w:oddHBand="0" w:evenHBand="0" w:firstRowFirstColumn="0" w:firstRowLastColumn="0" w:lastRowFirstColumn="0" w:lastRowLastColumn="0"/>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DED96C" w14:textId="77777777" w:rsidR="00ED75CC" w:rsidRPr="0064046A" w:rsidRDefault="00ED75CC" w:rsidP="00A73D26">
            <w:pPr>
              <w:jc w:val="left"/>
              <w:rPr>
                <w:b/>
              </w:rPr>
            </w:pPr>
            <w:r w:rsidRPr="0064046A">
              <w:rPr>
                <w:b/>
              </w:rPr>
              <w:t>“Construction Assumptions Date”</w:t>
            </w:r>
          </w:p>
        </w:tc>
        <w:tc>
          <w:tcPr>
            <w:tcW w:w="4378" w:type="dxa"/>
            <w:shd w:val="clear" w:color="auto" w:fill="auto"/>
          </w:tcPr>
          <w:p w14:paraId="4547C30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in respect of each Transmission Owner, the date on which such Transmission Owner:</w:t>
            </w:r>
          </w:p>
          <w:p w14:paraId="6D119F42" w14:textId="49D93696"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lastRenderedPageBreak/>
              <w:t>in relation to the Construction Project to which such Construction Planning Assumptions apply;</w:t>
            </w:r>
          </w:p>
        </w:tc>
      </w:tr>
      <w:tr w:rsidR="00ED75CC" w:rsidRPr="0064046A" w14:paraId="71C268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B0275E" w14:textId="77777777" w:rsidR="00ED75CC" w:rsidRPr="0064046A" w:rsidRDefault="00ED75CC" w:rsidP="00A73D26">
            <w:pPr>
              <w:jc w:val="left"/>
              <w:rPr>
                <w:b/>
              </w:rPr>
            </w:pPr>
            <w:r w:rsidRPr="0064046A">
              <w:rPr>
                <w:b/>
              </w:rPr>
              <w:lastRenderedPageBreak/>
              <w:t>"Construction Party"</w:t>
            </w:r>
          </w:p>
        </w:tc>
        <w:tc>
          <w:tcPr>
            <w:tcW w:w="4378" w:type="dxa"/>
            <w:shd w:val="clear" w:color="auto" w:fill="auto"/>
          </w:tcPr>
          <w:p w14:paraId="47E33058"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2.2;</w:t>
            </w:r>
          </w:p>
        </w:tc>
      </w:tr>
      <w:tr w:rsidR="00ED75CC" w:rsidRPr="0064046A" w14:paraId="27CEA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38695B" w14:textId="77777777" w:rsidR="00ED75CC" w:rsidRPr="0064046A" w:rsidRDefault="00ED75CC" w:rsidP="00A73D26">
            <w:pPr>
              <w:jc w:val="left"/>
              <w:rPr>
                <w:b/>
              </w:rPr>
            </w:pPr>
            <w:r w:rsidRPr="0064046A">
              <w:rPr>
                <w:b/>
              </w:rPr>
              <w:t>"Construction Planning Assumptions"</w:t>
            </w:r>
          </w:p>
        </w:tc>
        <w:tc>
          <w:tcPr>
            <w:tcW w:w="4378" w:type="dxa"/>
            <w:shd w:val="clear" w:color="auto" w:fill="auto"/>
          </w:tcPr>
          <w:p w14:paraId="712EB47A" w14:textId="3945CF8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background comprising information held by </w:t>
            </w:r>
            <w:r w:rsidR="00CF5B43">
              <w:t>The Company</w:t>
            </w:r>
            <w:r w:rsidRPr="0064046A">
              <w:t xml:space="preserve"> relating to the </w:t>
            </w:r>
            <w:bookmarkStart w:id="8" w:name="OLE_LINK7"/>
            <w:r w:rsidRPr="0064046A">
              <w:t>National Electricity</w:t>
            </w:r>
            <w:bookmarkEnd w:id="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90D7F" w14:textId="77777777" w:rsidR="00ED75CC" w:rsidRPr="0064046A" w:rsidRDefault="00ED75CC" w:rsidP="00A73D26">
            <w:pPr>
              <w:jc w:val="left"/>
              <w:rPr>
                <w:b/>
              </w:rPr>
            </w:pPr>
            <w:r w:rsidRPr="0064046A">
              <w:rPr>
                <w:b/>
              </w:rPr>
              <w:t>"Construction Project"</w:t>
            </w:r>
          </w:p>
        </w:tc>
        <w:tc>
          <w:tcPr>
            <w:tcW w:w="4378" w:type="dxa"/>
            <w:shd w:val="clear" w:color="auto" w:fill="auto"/>
          </w:tcPr>
          <w:p w14:paraId="65178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2.1;</w:t>
            </w:r>
          </w:p>
        </w:tc>
      </w:tr>
      <w:tr w:rsidR="00ED75CC" w:rsidRPr="0064046A" w14:paraId="17B57A1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6A3022" w14:textId="77777777" w:rsidR="00ED75CC" w:rsidRPr="0064046A" w:rsidRDefault="00ED75CC" w:rsidP="00A73D26">
            <w:pPr>
              <w:jc w:val="left"/>
              <w:rPr>
                <w:b/>
              </w:rPr>
            </w:pPr>
            <w:r w:rsidRPr="0064046A">
              <w:rPr>
                <w:b/>
              </w:rPr>
              <w:t>"Core Industry Document"</w:t>
            </w:r>
          </w:p>
        </w:tc>
        <w:tc>
          <w:tcPr>
            <w:tcW w:w="4378" w:type="dxa"/>
            <w:shd w:val="clear" w:color="auto" w:fill="auto"/>
          </w:tcPr>
          <w:p w14:paraId="4AC58CC0"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40205D" w:rsidRPr="0040205D" w14:paraId="6A3D675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819A41E" w14:textId="77777777" w:rsidR="00816788" w:rsidRPr="0064046A" w:rsidRDefault="00816788" w:rsidP="00A73D26">
            <w:pPr>
              <w:jc w:val="left"/>
              <w:rPr>
                <w:b/>
              </w:rPr>
            </w:pPr>
            <w:r>
              <w:rPr>
                <w:b/>
              </w:rPr>
              <w:t>Critical Tools and Facilities”</w:t>
            </w:r>
          </w:p>
        </w:tc>
        <w:tc>
          <w:tcPr>
            <w:tcW w:w="4378" w:type="dxa"/>
            <w:shd w:val="clear" w:color="auto" w:fill="auto"/>
          </w:tcPr>
          <w:p w14:paraId="7AB9CB9E" w14:textId="77777777" w:rsidR="00816788" w:rsidRPr="0040205D" w:rsidRDefault="00816788" w:rsidP="00A73D26">
            <w:pPr>
              <w:spacing w:before="100" w:after="100"/>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B1F26F" w14:textId="77777777" w:rsidR="00816788" w:rsidRPr="0064046A" w:rsidRDefault="00816788" w:rsidP="00A73D26">
            <w:pPr>
              <w:jc w:val="left"/>
              <w:rPr>
                <w:b/>
              </w:rPr>
            </w:pPr>
            <w:r w:rsidRPr="0064046A">
              <w:rPr>
                <w:b/>
              </w:rPr>
              <w:t>"Current User"</w:t>
            </w:r>
          </w:p>
        </w:tc>
        <w:tc>
          <w:tcPr>
            <w:tcW w:w="4378" w:type="dxa"/>
            <w:shd w:val="clear" w:color="auto" w:fill="auto"/>
          </w:tcPr>
          <w:p w14:paraId="55AE5BE6"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8.2.1of Section I;</w:t>
            </w:r>
          </w:p>
        </w:tc>
      </w:tr>
      <w:tr w:rsidR="00816788" w:rsidRPr="0064046A" w14:paraId="7CFD5B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D71AD4" w14:textId="77777777" w:rsidR="00816788" w:rsidRPr="0064046A" w:rsidRDefault="00816788" w:rsidP="00A73D26">
            <w:pPr>
              <w:jc w:val="left"/>
              <w:rPr>
                <w:b/>
              </w:rPr>
            </w:pPr>
            <w:r w:rsidRPr="0064046A">
              <w:rPr>
                <w:b/>
              </w:rPr>
              <w:t>"Current User Application"</w:t>
            </w:r>
          </w:p>
        </w:tc>
        <w:tc>
          <w:tcPr>
            <w:tcW w:w="4378" w:type="dxa"/>
            <w:shd w:val="clear" w:color="auto" w:fill="auto"/>
          </w:tcPr>
          <w:p w14:paraId="2B2D1EA5"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8.2.3 of Section I;</w:t>
            </w:r>
          </w:p>
        </w:tc>
      </w:tr>
      <w:tr w:rsidR="00816788" w:rsidRPr="0064046A" w14:paraId="5664DA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A993B5" w14:textId="77777777" w:rsidR="00816788" w:rsidRPr="0064046A" w:rsidRDefault="00816788" w:rsidP="00A73D26">
            <w:pPr>
              <w:jc w:val="left"/>
              <w:rPr>
                <w:b/>
              </w:rPr>
            </w:pPr>
            <w:r w:rsidRPr="0064046A">
              <w:rPr>
                <w:b/>
              </w:rPr>
              <w:t>"CUSC"</w:t>
            </w:r>
          </w:p>
        </w:tc>
        <w:tc>
          <w:tcPr>
            <w:tcW w:w="4378" w:type="dxa"/>
            <w:shd w:val="clear" w:color="auto" w:fill="auto"/>
          </w:tcPr>
          <w:p w14:paraId="6A944D42" w14:textId="74E8FDDF"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15E46C" w14:textId="77777777" w:rsidR="00816788" w:rsidRPr="0064046A" w:rsidRDefault="00816788" w:rsidP="00A73D26">
            <w:pPr>
              <w:jc w:val="left"/>
              <w:rPr>
                <w:b/>
              </w:rPr>
            </w:pPr>
            <w:r w:rsidRPr="0064046A">
              <w:rPr>
                <w:b/>
              </w:rPr>
              <w:t>“CUSC Contract”</w:t>
            </w:r>
          </w:p>
        </w:tc>
        <w:tc>
          <w:tcPr>
            <w:tcW w:w="4378" w:type="dxa"/>
            <w:shd w:val="clear" w:color="auto" w:fill="auto"/>
          </w:tcPr>
          <w:p w14:paraId="40E90A4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816788" w:rsidRPr="0064046A" w14:paraId="66B75C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4378" w:type="dxa"/>
            <w:shd w:val="clear" w:color="auto" w:fill="auto"/>
          </w:tcPr>
          <w:p w14:paraId="43672305" w14:textId="45AEE0C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5DAEB" w14:textId="77777777" w:rsidR="00816788" w:rsidRPr="0064046A" w:rsidRDefault="00816788" w:rsidP="00A73D26">
            <w:pPr>
              <w:jc w:val="left"/>
              <w:rPr>
                <w:b/>
              </w:rPr>
            </w:pPr>
            <w:r w:rsidRPr="0064046A">
              <w:rPr>
                <w:b/>
              </w:rPr>
              <w:lastRenderedPageBreak/>
              <w:t>"CUSC Party"</w:t>
            </w:r>
          </w:p>
        </w:tc>
        <w:tc>
          <w:tcPr>
            <w:tcW w:w="4378" w:type="dxa"/>
            <w:shd w:val="clear" w:color="auto" w:fill="auto"/>
          </w:tcPr>
          <w:p w14:paraId="2FBC320E" w14:textId="60F1F919"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91774F" w14:textId="77777777" w:rsidR="00816788" w:rsidRPr="0064046A" w:rsidRDefault="00816788" w:rsidP="00A73D26">
            <w:pPr>
              <w:jc w:val="left"/>
              <w:rPr>
                <w:b/>
              </w:rPr>
            </w:pPr>
            <w:r w:rsidRPr="0064046A">
              <w:rPr>
                <w:b/>
              </w:rPr>
              <w:t>"Customer"</w:t>
            </w:r>
          </w:p>
        </w:tc>
        <w:tc>
          <w:tcPr>
            <w:tcW w:w="4378" w:type="dxa"/>
            <w:shd w:val="clear" w:color="auto" w:fill="auto"/>
          </w:tcPr>
          <w:p w14:paraId="539AFD38"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BFC6B" w14:textId="77777777" w:rsidR="00816788" w:rsidRPr="0064046A" w:rsidRDefault="00816788" w:rsidP="00A73D26">
            <w:pPr>
              <w:jc w:val="left"/>
              <w:rPr>
                <w:b/>
              </w:rPr>
            </w:pPr>
            <w:r w:rsidRPr="0064046A">
              <w:rPr>
                <w:b/>
              </w:rPr>
              <w:t>"Data Registration Code"</w:t>
            </w:r>
          </w:p>
        </w:tc>
        <w:tc>
          <w:tcPr>
            <w:tcW w:w="4378" w:type="dxa"/>
            <w:shd w:val="clear" w:color="auto" w:fill="auto"/>
          </w:tcPr>
          <w:p w14:paraId="254F953A"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that is identified as the Data Registration Code;</w:t>
            </w:r>
          </w:p>
        </w:tc>
      </w:tr>
      <w:tr w:rsidR="00816788" w:rsidRPr="0064046A" w14:paraId="1FB5A7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1C5371" w14:textId="77777777" w:rsidR="00816788" w:rsidRPr="0064046A" w:rsidRDefault="00816788" w:rsidP="00A73D26">
            <w:pPr>
              <w:jc w:val="left"/>
              <w:rPr>
                <w:b/>
              </w:rPr>
            </w:pPr>
            <w:r w:rsidRPr="0064046A">
              <w:rPr>
                <w:b/>
              </w:rPr>
              <w:t>"Decommissioning Actions"</w:t>
            </w:r>
          </w:p>
        </w:tc>
        <w:tc>
          <w:tcPr>
            <w:tcW w:w="4378" w:type="dxa"/>
            <w:shd w:val="clear" w:color="auto" w:fill="auto"/>
          </w:tcPr>
          <w:p w14:paraId="74BA0744"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procedures, processes and steps required to be taken by Parties as defined in Section B, sub-paragraph 5.1.3;</w:t>
            </w:r>
          </w:p>
        </w:tc>
      </w:tr>
      <w:tr w:rsidR="00816788" w:rsidRPr="0064046A" w14:paraId="7AB932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DA48EE" w14:textId="77777777" w:rsidR="00816788" w:rsidRPr="0064046A" w:rsidRDefault="00816788" w:rsidP="00A73D26">
            <w:pPr>
              <w:jc w:val="left"/>
              <w:rPr>
                <w:b/>
              </w:rPr>
            </w:pPr>
            <w:r w:rsidRPr="0064046A">
              <w:rPr>
                <w:b/>
              </w:rPr>
              <w:t>"Decreasing User"</w:t>
            </w:r>
          </w:p>
        </w:tc>
        <w:tc>
          <w:tcPr>
            <w:tcW w:w="4378" w:type="dxa"/>
            <w:shd w:val="clear" w:color="auto" w:fill="auto"/>
          </w:tcPr>
          <w:p w14:paraId="4F2C8A0F"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 User considering a reduction in their TEC to enable the Increasing User to increase their TEC as part of a TEC Trade;</w:t>
            </w:r>
          </w:p>
        </w:tc>
      </w:tr>
      <w:tr w:rsidR="00816788" w:rsidRPr="0064046A" w14:paraId="501F7CE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DCA64D" w14:textId="77777777" w:rsidR="00816788" w:rsidRPr="0064046A" w:rsidRDefault="00816788" w:rsidP="00A73D26">
            <w:pPr>
              <w:jc w:val="left"/>
              <w:rPr>
                <w:b/>
              </w:rPr>
            </w:pPr>
            <w:r w:rsidRPr="0064046A">
              <w:rPr>
                <w:b/>
              </w:rPr>
              <w:t>"De-energisation"</w:t>
            </w:r>
          </w:p>
        </w:tc>
        <w:tc>
          <w:tcPr>
            <w:tcW w:w="4378" w:type="dxa"/>
            <w:shd w:val="clear" w:color="auto" w:fill="auto"/>
          </w:tcPr>
          <w:p w14:paraId="04E49472"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08940B" w14:textId="77777777" w:rsidR="00816788" w:rsidRPr="0064046A" w:rsidRDefault="00816788" w:rsidP="00A73D26">
            <w:pPr>
              <w:jc w:val="left"/>
              <w:rPr>
                <w:b/>
              </w:rPr>
            </w:pPr>
            <w:r w:rsidRPr="0064046A">
              <w:rPr>
                <w:b/>
              </w:rPr>
              <w:t>"Default Interest Rate"</w:t>
            </w:r>
          </w:p>
        </w:tc>
        <w:tc>
          <w:tcPr>
            <w:tcW w:w="4378" w:type="dxa"/>
            <w:shd w:val="clear" w:color="auto" w:fill="auto"/>
          </w:tcPr>
          <w:p w14:paraId="5B24652D"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the Base Rate at the due date for payment of an amount under the Code plus two per cent per annum;</w:t>
            </w:r>
          </w:p>
        </w:tc>
      </w:tr>
      <w:tr w:rsidR="00816788" w:rsidRPr="0064046A" w14:paraId="1B9129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72DF3F" w14:textId="77777777" w:rsidR="00816788" w:rsidRPr="0064046A" w:rsidRDefault="00816788" w:rsidP="00A73D26">
            <w:pPr>
              <w:jc w:val="left"/>
              <w:rPr>
                <w:b/>
              </w:rPr>
            </w:pPr>
            <w:r w:rsidRPr="0064046A">
              <w:rPr>
                <w:b/>
              </w:rPr>
              <w:t>"Default Planning Boundary"</w:t>
            </w:r>
          </w:p>
        </w:tc>
        <w:tc>
          <w:tcPr>
            <w:tcW w:w="4378" w:type="dxa"/>
            <w:shd w:val="clear" w:color="auto" w:fill="auto"/>
          </w:tcPr>
          <w:p w14:paraId="1FEB2903"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F6377D" w14:textId="77777777" w:rsidR="00816788" w:rsidRPr="0064046A" w:rsidRDefault="00816788" w:rsidP="00A73D26">
            <w:pPr>
              <w:jc w:val="left"/>
              <w:rPr>
                <w:b/>
              </w:rPr>
            </w:pPr>
            <w:r w:rsidRPr="0064046A">
              <w:rPr>
                <w:b/>
              </w:rPr>
              <w:t>"Derogated Plant "</w:t>
            </w:r>
          </w:p>
        </w:tc>
        <w:tc>
          <w:tcPr>
            <w:tcW w:w="4378" w:type="dxa"/>
            <w:shd w:val="clear" w:color="auto" w:fill="auto"/>
          </w:tcPr>
          <w:p w14:paraId="42BB8CE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Plant or Apparatus which is the subject of a Transmission Derogation;</w:t>
            </w:r>
          </w:p>
        </w:tc>
      </w:tr>
      <w:tr w:rsidR="00B360D2" w:rsidRPr="00FE6E74" w14:paraId="277ACB6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6F9590" w14:textId="0088F533" w:rsidR="00B360D2" w:rsidRPr="00FE6E74" w:rsidRDefault="00B360D2" w:rsidP="00A73D26">
            <w:pPr>
              <w:jc w:val="left"/>
              <w:rPr>
                <w:b/>
              </w:rPr>
            </w:pPr>
            <w:r w:rsidRPr="00B621DE">
              <w:rPr>
                <w:b/>
              </w:rPr>
              <w:t>"Designated Information Exchange System"</w:t>
            </w:r>
          </w:p>
        </w:tc>
        <w:tc>
          <w:tcPr>
            <w:tcW w:w="4378" w:type="dxa"/>
            <w:shd w:val="clear" w:color="auto" w:fill="auto"/>
          </w:tcPr>
          <w:p w14:paraId="0CC9742E" w14:textId="213350D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4378" w:type="dxa"/>
            <w:shd w:val="clear" w:color="auto" w:fill="auto"/>
          </w:tcPr>
          <w:p w14:paraId="7CDEF3B9" w14:textId="27766168"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r w:rsidRPr="00FE6E74">
              <w:t>as defined in the Grid Code;</w:t>
            </w:r>
          </w:p>
        </w:tc>
      </w:tr>
      <w:tr w:rsidR="00B360D2" w:rsidRPr="00FE6E74" w14:paraId="3FA2310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5BD9D" w14:textId="77777777" w:rsidR="00B360D2" w:rsidRPr="00FE6E74" w:rsidRDefault="00B360D2" w:rsidP="00A73D26">
            <w:pPr>
              <w:jc w:val="left"/>
              <w:rPr>
                <w:b/>
              </w:rPr>
            </w:pPr>
            <w:r w:rsidRPr="00FE6E74">
              <w:rPr>
                <w:b/>
              </w:rPr>
              <w:lastRenderedPageBreak/>
              <w:t>“Detailed Design Data”</w:t>
            </w:r>
          </w:p>
        </w:tc>
        <w:tc>
          <w:tcPr>
            <w:tcW w:w="4378" w:type="dxa"/>
            <w:shd w:val="clear" w:color="auto" w:fill="auto"/>
          </w:tcPr>
          <w:p w14:paraId="63F81749"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E6E74">
              <w:rPr>
                <w:rFonts w:cs="Arial"/>
              </w:rPr>
              <w:t>the data listed in Part 2 of Appendix A of the Planning Code;</w:t>
            </w:r>
          </w:p>
        </w:tc>
      </w:tr>
      <w:tr w:rsidR="00B360D2" w:rsidRPr="00FE6E74" w14:paraId="544010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4378" w:type="dxa"/>
            <w:shd w:val="clear" w:color="auto" w:fill="auto"/>
          </w:tcPr>
          <w:p w14:paraId="5EDCB607" w14:textId="77777777" w:rsidR="00B360D2" w:rsidRPr="00FE6E74" w:rsidRDefault="00B360D2" w:rsidP="00A73D26">
            <w:pPr>
              <w:tabs>
                <w:tab w:val="left" w:pos="1985"/>
              </w:tabs>
              <w:cnfStyle w:val="000000000000" w:firstRow="0" w:lastRow="0" w:firstColumn="0" w:lastColumn="0" w:oddVBand="0" w:evenVBand="0" w:oddHBand="0" w:evenHBand="0" w:firstRowFirstColumn="0" w:firstRowLastColumn="0" w:lastRowFirstColumn="0" w:lastRowLastColumn="0"/>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B360D2" w:rsidRPr="0064046A" w14:paraId="435201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0E095" w14:textId="77777777" w:rsidR="00B360D2" w:rsidRPr="0064046A" w:rsidRDefault="00B360D2" w:rsidP="00A73D26">
            <w:pPr>
              <w:jc w:val="left"/>
              <w:rPr>
                <w:b/>
              </w:rPr>
            </w:pPr>
            <w:r w:rsidRPr="0064046A">
              <w:rPr>
                <w:b/>
              </w:rPr>
              <w:t>"Disclose"</w:t>
            </w:r>
          </w:p>
        </w:tc>
        <w:tc>
          <w:tcPr>
            <w:tcW w:w="4378" w:type="dxa"/>
            <w:shd w:val="clear" w:color="auto" w:fill="auto"/>
          </w:tcPr>
          <w:p w14:paraId="5A748653" w14:textId="77777777" w:rsidR="00B360D2" w:rsidRPr="0064046A" w:rsidRDefault="00B360D2" w:rsidP="00A73D26">
            <w:pPr>
              <w:tabs>
                <w:tab w:val="left" w:pos="1985"/>
              </w:tabs>
              <w:ind w:left="33" w:hanging="33"/>
              <w:cnfStyle w:val="000000100000" w:firstRow="0" w:lastRow="0" w:firstColumn="0" w:lastColumn="0" w:oddVBand="0" w:evenVBand="0" w:oddHBand="1" w:evenHBand="0" w:firstRowFirstColumn="0" w:firstRowLastColumn="0" w:lastRowFirstColumn="0" w:lastRowLastColumn="0"/>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B360D2" w:rsidRPr="0064046A" w14:paraId="35852E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21EBBF" w14:textId="77777777" w:rsidR="00B360D2" w:rsidRPr="0064046A" w:rsidRDefault="00B360D2" w:rsidP="00A73D26">
            <w:pPr>
              <w:jc w:val="left"/>
              <w:rPr>
                <w:b/>
              </w:rPr>
            </w:pPr>
            <w:r w:rsidRPr="0064046A">
              <w:rPr>
                <w:b/>
              </w:rPr>
              <w:t>"Dispute"</w:t>
            </w:r>
          </w:p>
        </w:tc>
        <w:tc>
          <w:tcPr>
            <w:tcW w:w="4378" w:type="dxa"/>
            <w:shd w:val="clear" w:color="auto" w:fill="auto"/>
          </w:tcPr>
          <w:p w14:paraId="7C5DCC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6DB37" w14:textId="77777777" w:rsidR="00B360D2" w:rsidRPr="0064046A" w:rsidRDefault="00B360D2" w:rsidP="00A73D26">
            <w:pPr>
              <w:pStyle w:val="NormalS"/>
              <w:spacing w:after="120"/>
              <w:rPr>
                <w:b/>
              </w:rPr>
            </w:pPr>
            <w:r w:rsidRPr="0064046A">
              <w:rPr>
                <w:b/>
              </w:rPr>
              <w:t>"Dispute Notice"</w:t>
            </w:r>
          </w:p>
        </w:tc>
        <w:tc>
          <w:tcPr>
            <w:tcW w:w="4378" w:type="dxa"/>
            <w:shd w:val="clear" w:color="auto" w:fill="auto"/>
          </w:tcPr>
          <w:p w14:paraId="0C24B595"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 notice sent to the Authority and each of the other Dispute Parties in order to raise a Dispute under Section H, paragraph 3.2 setting out the details of the Dispute;</w:t>
            </w:r>
          </w:p>
        </w:tc>
      </w:tr>
      <w:tr w:rsidR="00B360D2" w:rsidRPr="0064046A" w14:paraId="566A799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A20E37" w14:textId="77777777" w:rsidR="00B360D2" w:rsidRPr="0064046A" w:rsidRDefault="00B360D2" w:rsidP="00A73D26">
            <w:pPr>
              <w:jc w:val="left"/>
              <w:rPr>
                <w:b/>
              </w:rPr>
            </w:pPr>
            <w:r w:rsidRPr="0064046A">
              <w:rPr>
                <w:b/>
              </w:rPr>
              <w:t>"Dispute Parties"</w:t>
            </w:r>
          </w:p>
        </w:tc>
        <w:tc>
          <w:tcPr>
            <w:tcW w:w="4378" w:type="dxa"/>
            <w:shd w:val="clear" w:color="auto" w:fill="auto"/>
          </w:tcPr>
          <w:p w14:paraId="160845C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Party initiating a Dispute and each other Party which is, or is likely to be, materially affected by such Dispute;</w:t>
            </w:r>
          </w:p>
        </w:tc>
      </w:tr>
      <w:tr w:rsidR="00B360D2" w:rsidRPr="0064046A" w14:paraId="03BE6B3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4378" w:type="dxa"/>
            <w:shd w:val="clear" w:color="auto" w:fill="auto"/>
          </w:tcPr>
          <w:p w14:paraId="639C7196"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the distribution code(s) drawn up pursuant to Distribution Licences as from time to time revised in accordance with such licences;</w:t>
            </w:r>
          </w:p>
        </w:tc>
      </w:tr>
      <w:tr w:rsidR="00B360D2" w:rsidRPr="0064046A" w14:paraId="0D57E5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243A7B" w14:textId="77777777" w:rsidR="00B360D2" w:rsidRPr="0064046A" w:rsidRDefault="00B360D2" w:rsidP="00A73D26">
            <w:pPr>
              <w:jc w:val="left"/>
              <w:rPr>
                <w:b/>
              </w:rPr>
            </w:pPr>
            <w:r w:rsidRPr="0064046A">
              <w:rPr>
                <w:b/>
              </w:rPr>
              <w:t>"Distribution Licence"</w:t>
            </w:r>
          </w:p>
        </w:tc>
        <w:tc>
          <w:tcPr>
            <w:tcW w:w="4378" w:type="dxa"/>
            <w:shd w:val="clear" w:color="auto" w:fill="auto"/>
          </w:tcPr>
          <w:p w14:paraId="77E4532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licence issued under section 6(1)(c) of the Act;</w:t>
            </w:r>
          </w:p>
        </w:tc>
      </w:tr>
      <w:tr w:rsidR="00B360D2" w:rsidRPr="0064046A" w14:paraId="7C5BAE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FA04CC" w14:textId="77777777" w:rsidR="00B360D2" w:rsidRPr="0064046A" w:rsidRDefault="00B360D2" w:rsidP="00A73D26">
            <w:pPr>
              <w:jc w:val="left"/>
              <w:rPr>
                <w:b/>
              </w:rPr>
            </w:pPr>
            <w:r>
              <w:rPr>
                <w:b/>
              </w:rPr>
              <w:t>“Distribution Restoration Zone Plan”</w:t>
            </w:r>
          </w:p>
        </w:tc>
        <w:tc>
          <w:tcPr>
            <w:tcW w:w="4378" w:type="dxa"/>
            <w:shd w:val="clear" w:color="auto" w:fill="auto"/>
          </w:tcPr>
          <w:p w14:paraId="3596FC59" w14:textId="13A2CEAD"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2B392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324DF8" w14:textId="77777777" w:rsidR="00B360D2" w:rsidRPr="0064046A" w:rsidRDefault="00B360D2" w:rsidP="00A73D26">
            <w:pPr>
              <w:jc w:val="left"/>
              <w:rPr>
                <w:b/>
              </w:rPr>
            </w:pPr>
            <w:r w:rsidRPr="0064046A">
              <w:rPr>
                <w:b/>
              </w:rPr>
              <w:t>"Distribution System"</w:t>
            </w:r>
          </w:p>
        </w:tc>
        <w:tc>
          <w:tcPr>
            <w:tcW w:w="4378" w:type="dxa"/>
            <w:shd w:val="clear" w:color="auto" w:fill="auto"/>
          </w:tcPr>
          <w:p w14:paraId="78E6041F"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33198E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DD4D2E" w14:textId="77777777" w:rsidR="00B360D2" w:rsidRPr="0064046A" w:rsidRDefault="00B360D2" w:rsidP="00A73D26">
            <w:pPr>
              <w:jc w:val="left"/>
              <w:rPr>
                <w:b/>
              </w:rPr>
            </w:pPr>
            <w:r>
              <w:rPr>
                <w:b/>
              </w:rPr>
              <w:t>“E&amp;W NSLPAs”</w:t>
            </w:r>
          </w:p>
        </w:tc>
        <w:tc>
          <w:tcPr>
            <w:tcW w:w="4378" w:type="dxa"/>
            <w:shd w:val="clear" w:color="auto" w:fill="auto"/>
          </w:tcPr>
          <w:p w14:paraId="49E6B77A"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6A59B0" w14:textId="77777777" w:rsidR="00B360D2" w:rsidRPr="0064046A" w:rsidRDefault="00B360D2" w:rsidP="00A73D26">
            <w:pPr>
              <w:jc w:val="left"/>
              <w:rPr>
                <w:b/>
              </w:rPr>
            </w:pPr>
            <w:r w:rsidRPr="0064046A">
              <w:rPr>
                <w:b/>
              </w:rPr>
              <w:lastRenderedPageBreak/>
              <w:t>"Earthing"</w:t>
            </w:r>
          </w:p>
        </w:tc>
        <w:tc>
          <w:tcPr>
            <w:tcW w:w="4378" w:type="dxa"/>
            <w:shd w:val="clear" w:color="auto" w:fill="auto"/>
          </w:tcPr>
          <w:p w14:paraId="68FFA926"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303E62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320B80" w14:textId="77777777" w:rsidR="00B360D2" w:rsidRPr="0064046A" w:rsidRDefault="00B360D2" w:rsidP="00A73D26">
            <w:pPr>
              <w:jc w:val="left"/>
              <w:rPr>
                <w:b/>
              </w:rPr>
            </w:pPr>
            <w:r w:rsidRPr="0064046A">
              <w:rPr>
                <w:b/>
              </w:rPr>
              <w:t xml:space="preserve">"Effective Date" </w:t>
            </w:r>
          </w:p>
        </w:tc>
        <w:tc>
          <w:tcPr>
            <w:tcW w:w="4378" w:type="dxa"/>
            <w:shd w:val="clear" w:color="auto" w:fill="auto"/>
          </w:tcPr>
          <w:p w14:paraId="03F02EC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In relation to each TO Construction Agreement, unless otherwise agreed between the relevant Parties, the date of execution of such TO Construction Agreement;</w:t>
            </w:r>
          </w:p>
        </w:tc>
      </w:tr>
      <w:tr w:rsidR="00B360D2" w:rsidRPr="0064046A" w14:paraId="4A6522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4EFD8A" w14:textId="1C459CAA" w:rsidR="00B360D2" w:rsidRPr="0064046A" w:rsidRDefault="00B360D2" w:rsidP="00A73D26">
            <w:pPr>
              <w:jc w:val="left"/>
              <w:rPr>
                <w:b/>
              </w:rPr>
            </w:pPr>
          </w:p>
        </w:tc>
        <w:tc>
          <w:tcPr>
            <w:tcW w:w="4378" w:type="dxa"/>
            <w:shd w:val="clear" w:color="auto" w:fill="auto"/>
          </w:tcPr>
          <w:p w14:paraId="45618CD8" w14:textId="3597EDF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p>
        </w:tc>
      </w:tr>
      <w:tr w:rsidR="00B360D2" w:rsidRPr="0064046A" w14:paraId="0EAEAE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D6F4B5" w14:textId="77777777" w:rsidR="00B360D2" w:rsidRPr="0064046A" w:rsidRDefault="00B360D2" w:rsidP="00A73D26">
            <w:pPr>
              <w:jc w:val="left"/>
              <w:rPr>
                <w:b/>
              </w:rPr>
            </w:pPr>
            <w:r w:rsidRPr="0064046A">
              <w:rPr>
                <w:b/>
              </w:rPr>
              <w:t xml:space="preserve">"Embedded </w:t>
            </w:r>
            <w:r>
              <w:rPr>
                <w:b/>
              </w:rPr>
              <w:t>Power Station</w:t>
            </w:r>
            <w:r w:rsidRPr="0064046A">
              <w:rPr>
                <w:b/>
              </w:rPr>
              <w:t>"</w:t>
            </w:r>
          </w:p>
        </w:tc>
        <w:tc>
          <w:tcPr>
            <w:tcW w:w="4378" w:type="dxa"/>
            <w:shd w:val="clear" w:color="auto" w:fill="auto"/>
          </w:tcPr>
          <w:p w14:paraId="657683E4"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 Power Station of an Embedded User;</w:t>
            </w:r>
          </w:p>
        </w:tc>
      </w:tr>
      <w:tr w:rsidR="00E260B2" w:rsidRPr="0064046A" w14:paraId="2274EA9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792EEA" w14:textId="7DC587D1" w:rsidR="00E260B2" w:rsidRPr="00ED75CC" w:rsidRDefault="00E260B2" w:rsidP="00A73D26">
            <w:pPr>
              <w:rPr>
                <w:rFonts w:cs="Arial"/>
                <w:b/>
              </w:rPr>
            </w:pPr>
            <w:r w:rsidRPr="00D977DF">
              <w:rPr>
                <w:b/>
              </w:rPr>
              <w:t>“Electronic Communication Platform”</w:t>
            </w:r>
          </w:p>
        </w:tc>
        <w:tc>
          <w:tcPr>
            <w:tcW w:w="4378" w:type="dxa"/>
            <w:shd w:val="clear" w:color="auto" w:fill="auto"/>
          </w:tcPr>
          <w:p w14:paraId="1909A7BE" w14:textId="1DF86081" w:rsidR="00E260B2" w:rsidRPr="00ED75CC" w:rsidRDefault="00E260B2" w:rsidP="00A73D26">
            <w:pPr>
              <w:cnfStyle w:val="000000000000" w:firstRow="0" w:lastRow="0" w:firstColumn="0" w:lastColumn="0" w:oddVBand="0" w:evenVBand="0" w:oddHBand="0" w:evenHBand="0" w:firstRowFirstColumn="0" w:firstRowLastColumn="0" w:lastRowFirstColumn="0" w:lastRowLastColumn="0"/>
              <w:rPr>
                <w:rFonts w:cs="Arial"/>
              </w:rPr>
            </w:pP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p>
        </w:tc>
      </w:tr>
      <w:tr w:rsidR="00B360D2" w:rsidRPr="0064046A" w14:paraId="0D1290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4378" w:type="dxa"/>
            <w:shd w:val="clear" w:color="auto" w:fill="auto"/>
          </w:tcPr>
          <w:p w14:paraId="15A59A06" w14:textId="79073B95"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A73D26">
        <w:trPr>
          <w:trHeight w:val="1119"/>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4378" w:type="dxa"/>
            <w:shd w:val="clear" w:color="auto" w:fill="auto"/>
          </w:tcPr>
          <w:p w14:paraId="15C5C297" w14:textId="39C3FE9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u w:val="single"/>
              </w:rPr>
            </w:pPr>
            <w:r w:rsidRPr="0A510C89">
              <w:rPr>
                <w:rFonts w:cs="Arial"/>
                <w:u w:val="single"/>
              </w:rPr>
              <w:t xml:space="preserve">means a licence granted or treated as granted under section 6(1)(da) of the Act </w:t>
            </w:r>
          </w:p>
          <w:p w14:paraId="51641553" w14:textId="1B43333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p>
        </w:tc>
      </w:tr>
      <w:tr w:rsidR="00B360D2" w:rsidRPr="0064046A" w14:paraId="594C52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33D5D1" w14:textId="65992FC6" w:rsidR="00B360D2" w:rsidRPr="00ED75CC" w:rsidRDefault="00B360D2" w:rsidP="00A73D26">
            <w:pPr>
              <w:rPr>
                <w:rFonts w:cs="Arial"/>
                <w:b/>
              </w:rPr>
            </w:pPr>
            <w:r>
              <w:rPr>
                <w:rFonts w:cs="Arial"/>
                <w:b/>
              </w:rPr>
              <w:t>“Electricity System Restoration Standard</w:t>
            </w:r>
          </w:p>
        </w:tc>
        <w:tc>
          <w:tcPr>
            <w:tcW w:w="4378" w:type="dxa"/>
            <w:shd w:val="clear" w:color="auto" w:fill="auto"/>
          </w:tcPr>
          <w:p w14:paraId="0B9E771D" w14:textId="1190E61C"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t>as defined in the Grid Code;</w:t>
            </w:r>
          </w:p>
        </w:tc>
      </w:tr>
      <w:tr w:rsidR="00B360D2" w:rsidRPr="0064046A" w14:paraId="44AFFE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AAE7F" w14:textId="77777777" w:rsidR="00B360D2" w:rsidRPr="0064046A" w:rsidRDefault="00B360D2" w:rsidP="00A73D26">
            <w:pPr>
              <w:jc w:val="left"/>
              <w:rPr>
                <w:b/>
              </w:rPr>
            </w:pPr>
            <w:r w:rsidRPr="0064046A">
              <w:rPr>
                <w:b/>
              </w:rPr>
              <w:t>"Embedded Transmission Bilateral Agreement"</w:t>
            </w:r>
          </w:p>
        </w:tc>
        <w:tc>
          <w:tcPr>
            <w:tcW w:w="4378" w:type="dxa"/>
            <w:shd w:val="clear" w:color="auto" w:fill="auto"/>
          </w:tcPr>
          <w:p w14:paraId="00151AC1" w14:textId="078A587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B360D2" w:rsidRPr="0064046A" w14:paraId="11BCC0E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CB401F" w14:textId="77777777" w:rsidR="00B360D2" w:rsidRPr="0064046A" w:rsidRDefault="00B360D2" w:rsidP="00A73D26">
            <w:pPr>
              <w:jc w:val="left"/>
              <w:rPr>
                <w:b/>
              </w:rPr>
            </w:pPr>
            <w:r w:rsidRPr="0064046A">
              <w:rPr>
                <w:b/>
              </w:rPr>
              <w:t>"Embedded Transmission Counterparty"</w:t>
            </w:r>
          </w:p>
        </w:tc>
        <w:tc>
          <w:tcPr>
            <w:tcW w:w="4378" w:type="dxa"/>
            <w:shd w:val="clear" w:color="auto" w:fill="auto"/>
          </w:tcPr>
          <w:p w14:paraId="4667A89F" w14:textId="33393F68"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B360D2" w:rsidRPr="0064046A" w14:paraId="74AE663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41B318" w14:textId="77777777" w:rsidR="00B360D2" w:rsidRPr="0064046A" w:rsidRDefault="00B360D2" w:rsidP="00A73D26">
            <w:pPr>
              <w:jc w:val="left"/>
              <w:rPr>
                <w:b/>
              </w:rPr>
            </w:pPr>
            <w:r w:rsidRPr="0064046A">
              <w:rPr>
                <w:b/>
              </w:rPr>
              <w:t>"Embedded Transmission Counterparty Equipment"</w:t>
            </w:r>
          </w:p>
        </w:tc>
        <w:tc>
          <w:tcPr>
            <w:tcW w:w="4378" w:type="dxa"/>
            <w:shd w:val="clear" w:color="auto" w:fill="auto"/>
          </w:tcPr>
          <w:p w14:paraId="20804A48"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Plant and Apparatus owned by an Embedded Transmission Counterparty;</w:t>
            </w:r>
          </w:p>
        </w:tc>
      </w:tr>
      <w:tr w:rsidR="00B360D2" w:rsidRPr="0064046A" w14:paraId="6512FB5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949024" w14:textId="77777777" w:rsidR="00B360D2" w:rsidRPr="0064046A" w:rsidRDefault="00B360D2" w:rsidP="00A73D26">
            <w:pPr>
              <w:jc w:val="left"/>
              <w:rPr>
                <w:b/>
              </w:rPr>
            </w:pPr>
            <w:r w:rsidRPr="0064046A">
              <w:rPr>
                <w:b/>
              </w:rPr>
              <w:lastRenderedPageBreak/>
              <w:t>"Embedded Transmission Interface Agreement"</w:t>
            </w:r>
          </w:p>
        </w:tc>
        <w:tc>
          <w:tcPr>
            <w:tcW w:w="4378" w:type="dxa"/>
            <w:shd w:val="clear" w:color="auto" w:fill="auto"/>
          </w:tcPr>
          <w:p w14:paraId="1B6AA3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agreement entered into by a Transmission Owner with an Embedded Transmission Counterparty pursuant to Section C, Part Three, paragraph 3.4;</w:t>
            </w:r>
          </w:p>
        </w:tc>
      </w:tr>
      <w:tr w:rsidR="00B360D2" w:rsidRPr="0064046A" w14:paraId="23D2F7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416C36" w14:textId="77777777" w:rsidR="00B360D2" w:rsidRPr="0064046A" w:rsidRDefault="00B360D2" w:rsidP="00A73D26">
            <w:pPr>
              <w:jc w:val="left"/>
              <w:rPr>
                <w:b/>
              </w:rPr>
            </w:pPr>
            <w:r w:rsidRPr="0064046A">
              <w:rPr>
                <w:b/>
              </w:rPr>
              <w:t>"Embedded Transmission Interface Asset(s)"</w:t>
            </w:r>
          </w:p>
        </w:tc>
        <w:tc>
          <w:tcPr>
            <w:tcW w:w="4378" w:type="dxa"/>
            <w:shd w:val="clear" w:color="auto" w:fill="auto"/>
          </w:tcPr>
          <w:p w14:paraId="7CE1162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assets specified as Transmission Interface Assets: </w:t>
            </w:r>
          </w:p>
          <w:p w14:paraId="621BBB65" w14:textId="77777777" w:rsidR="00B360D2" w:rsidRPr="0064046A" w:rsidRDefault="00B360D2" w:rsidP="00A73D26">
            <w:pPr>
              <w:ind w:left="601" w:hanging="601"/>
              <w:cnfStyle w:val="000000000000" w:firstRow="0" w:lastRow="0" w:firstColumn="0" w:lastColumn="0" w:oddVBand="0" w:evenVBand="0" w:oddHBand="0" w:evenHBand="0" w:firstRowFirstColumn="0" w:firstRowLastColumn="0" w:lastRowFirstColumn="0" w:lastRowLastColumn="0"/>
            </w:pPr>
            <w:r w:rsidRPr="0064046A">
              <w:t>(a)</w:t>
            </w:r>
            <w:r w:rsidRPr="0064046A">
              <w:tab/>
              <w:t xml:space="preserve">in the Embedded Transmission Interface Site Specification; and </w:t>
            </w:r>
          </w:p>
          <w:p w14:paraId="5CF0FAD0" w14:textId="77777777" w:rsidR="00B360D2" w:rsidRPr="0064046A" w:rsidRDefault="00B360D2" w:rsidP="00A73D26">
            <w:pPr>
              <w:pStyle w:val="Heading1"/>
              <w:numPr>
                <w:ilvl w:val="0"/>
                <w:numId w:val="0"/>
              </w:numPr>
              <w:ind w:left="601" w:hanging="601"/>
              <w:cnfStyle w:val="000000000000" w:firstRow="0" w:lastRow="0" w:firstColumn="0" w:lastColumn="0" w:oddVBand="0" w:evenVBand="0" w:oddHBand="0" w:evenHBand="0" w:firstRowFirstColumn="0" w:firstRowLastColumn="0" w:lastRowFirstColumn="0" w:lastRowLastColumn="0"/>
            </w:pPr>
            <w:r w:rsidRPr="0064046A">
              <w:t>(b)</w:t>
            </w:r>
            <w:r w:rsidRPr="0064046A">
              <w:tab/>
              <w:t>in relation to assets still being constructed, in the relevant TO Construction Agreement;</w:t>
            </w:r>
          </w:p>
        </w:tc>
      </w:tr>
      <w:tr w:rsidR="00B360D2" w:rsidRPr="0064046A" w14:paraId="2CF3F00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754459" w14:textId="77777777" w:rsidR="00B360D2" w:rsidRPr="0064046A" w:rsidRDefault="00B360D2" w:rsidP="00A73D26">
            <w:pPr>
              <w:jc w:val="left"/>
              <w:rPr>
                <w:b/>
              </w:rPr>
            </w:pPr>
            <w:r w:rsidRPr="0064046A">
              <w:rPr>
                <w:b/>
              </w:rPr>
              <w:t>"Embedded Transmission Interface Site"</w:t>
            </w:r>
          </w:p>
        </w:tc>
        <w:tc>
          <w:tcPr>
            <w:tcW w:w="4378" w:type="dxa"/>
            <w:shd w:val="clear" w:color="auto" w:fill="auto"/>
          </w:tcPr>
          <w:p w14:paraId="00CBFEA0" w14:textId="77777777" w:rsidR="00B360D2" w:rsidRPr="00FE6E74"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B360D2" w:rsidRPr="0064046A" w14:paraId="3099800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4B32D4" w14:textId="77777777" w:rsidR="00B360D2" w:rsidRPr="0064046A" w:rsidRDefault="00B360D2" w:rsidP="00A73D26">
            <w:pPr>
              <w:jc w:val="left"/>
              <w:rPr>
                <w:b/>
              </w:rPr>
            </w:pPr>
            <w:r w:rsidRPr="0064046A">
              <w:rPr>
                <w:b/>
              </w:rPr>
              <w:t>“Embedded Transmission</w:t>
            </w:r>
            <w:r w:rsidRPr="0064046A">
              <w:t xml:space="preserve"> </w:t>
            </w:r>
            <w:r w:rsidRPr="0064046A">
              <w:rPr>
                <w:b/>
              </w:rPr>
              <w:t>Interface Site Specification”</w:t>
            </w:r>
          </w:p>
        </w:tc>
        <w:tc>
          <w:tcPr>
            <w:tcW w:w="4378" w:type="dxa"/>
            <w:shd w:val="clear" w:color="auto" w:fill="auto"/>
          </w:tcPr>
          <w:p w14:paraId="50E9B389"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2.8.1</w:t>
            </w:r>
          </w:p>
        </w:tc>
      </w:tr>
      <w:tr w:rsidR="00B360D2" w:rsidRPr="0064046A" w14:paraId="3AFED9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D141E5" w14:textId="77777777" w:rsidR="00B360D2" w:rsidRPr="0064046A" w:rsidRDefault="00B360D2" w:rsidP="00A73D26">
            <w:pPr>
              <w:jc w:val="left"/>
              <w:rPr>
                <w:rStyle w:val="FootnoteReference"/>
                <w:b/>
              </w:rPr>
            </w:pPr>
            <w:r w:rsidRPr="0064046A">
              <w:rPr>
                <w:b/>
              </w:rPr>
              <w:t>"Embedded User"</w:t>
            </w:r>
          </w:p>
        </w:tc>
        <w:tc>
          <w:tcPr>
            <w:tcW w:w="4378" w:type="dxa"/>
            <w:shd w:val="clear" w:color="auto" w:fill="auto"/>
          </w:tcPr>
          <w:p w14:paraId="75D9AE4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any User whose User Equipment is not Connected;</w:t>
            </w:r>
          </w:p>
        </w:tc>
      </w:tr>
      <w:tr w:rsidR="00B360D2" w:rsidRPr="0064046A" w14:paraId="3007421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DA38EA" w14:textId="77777777" w:rsidR="00B360D2" w:rsidRPr="0064046A" w:rsidRDefault="00B360D2" w:rsidP="00A73D26">
            <w:pPr>
              <w:jc w:val="left"/>
              <w:rPr>
                <w:b/>
              </w:rPr>
            </w:pPr>
            <w:r w:rsidRPr="0064046A">
              <w:rPr>
                <w:b/>
              </w:rPr>
              <w:t>"Emergency Return to Service Time"</w:t>
            </w:r>
          </w:p>
        </w:tc>
        <w:tc>
          <w:tcPr>
            <w:tcW w:w="4378" w:type="dxa"/>
            <w:shd w:val="clear" w:color="auto" w:fill="auto"/>
          </w:tcPr>
          <w:p w14:paraId="17C65DC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B360D2" w:rsidRPr="0064046A" w14:paraId="394436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7EBD01" w14:textId="77777777" w:rsidR="00B360D2" w:rsidRPr="0064046A" w:rsidRDefault="00B360D2" w:rsidP="00A73D26">
            <w:pPr>
              <w:jc w:val="left"/>
              <w:rPr>
                <w:b/>
              </w:rPr>
            </w:pPr>
            <w:r w:rsidRPr="0064046A">
              <w:rPr>
                <w:b/>
              </w:rPr>
              <w:t>“Enabling Works”</w:t>
            </w:r>
          </w:p>
        </w:tc>
        <w:tc>
          <w:tcPr>
            <w:tcW w:w="4378" w:type="dxa"/>
            <w:shd w:val="clear" w:color="auto" w:fill="auto"/>
          </w:tcPr>
          <w:p w14:paraId="16258AA2"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w:t>
            </w:r>
            <w:r w:rsidRPr="0064046A">
              <w:lastRenderedPageBreak/>
              <w:t>Connect and Manage Derogation Criteria and the principles set out in CUSC Section 13;</w:t>
            </w:r>
          </w:p>
        </w:tc>
      </w:tr>
      <w:tr w:rsidR="00B360D2" w:rsidRPr="0064046A" w14:paraId="6C501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E50751" w14:textId="77777777" w:rsidR="00B360D2" w:rsidRPr="0064046A" w:rsidRDefault="00B360D2" w:rsidP="00A73D26">
            <w:pPr>
              <w:jc w:val="left"/>
              <w:rPr>
                <w:b/>
              </w:rPr>
            </w:pPr>
            <w:r w:rsidRPr="0064046A">
              <w:rPr>
                <w:b/>
              </w:rPr>
              <w:lastRenderedPageBreak/>
              <w:t>"Energisation"</w:t>
            </w:r>
          </w:p>
        </w:tc>
        <w:tc>
          <w:tcPr>
            <w:tcW w:w="4378" w:type="dxa"/>
            <w:shd w:val="clear" w:color="auto" w:fill="auto"/>
          </w:tcPr>
          <w:p w14:paraId="555656E3"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B360D2" w:rsidRPr="0064046A" w14:paraId="11BCD05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D92851" w14:textId="77777777" w:rsidR="00B360D2" w:rsidRPr="0064046A" w:rsidRDefault="00B360D2" w:rsidP="00A73D26">
            <w:pPr>
              <w:jc w:val="left"/>
              <w:rPr>
                <w:b/>
              </w:rPr>
            </w:pPr>
            <w:r w:rsidRPr="0064046A">
              <w:rPr>
                <w:b/>
              </w:rPr>
              <w:t>"Energy"</w:t>
            </w:r>
          </w:p>
        </w:tc>
        <w:tc>
          <w:tcPr>
            <w:tcW w:w="4378" w:type="dxa"/>
            <w:shd w:val="clear" w:color="auto" w:fill="auto"/>
          </w:tcPr>
          <w:p w14:paraId="1DEC8F7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Wh = 1kWh</w:t>
            </w:r>
          </w:p>
          <w:p w14:paraId="4A10A4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kWh = 1 MWh</w:t>
            </w:r>
          </w:p>
          <w:p w14:paraId="7B7F9180"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1000MWh = 1 GWh</w:t>
            </w:r>
          </w:p>
          <w:p w14:paraId="67FDE1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GWh = 1 TWh</w:t>
            </w:r>
          </w:p>
        </w:tc>
      </w:tr>
      <w:tr w:rsidR="00B360D2" w:rsidRPr="0064046A" w14:paraId="558658E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9040C4" w14:textId="77777777" w:rsidR="00B360D2" w:rsidRPr="0064046A" w:rsidRDefault="00B360D2" w:rsidP="00A73D26">
            <w:pPr>
              <w:jc w:val="left"/>
              <w:rPr>
                <w:b/>
              </w:rPr>
            </w:pPr>
            <w:r w:rsidRPr="0064046A">
              <w:rPr>
                <w:b/>
              </w:rPr>
              <w:t>"Engineering Charges"</w:t>
            </w:r>
          </w:p>
        </w:tc>
        <w:tc>
          <w:tcPr>
            <w:tcW w:w="4378" w:type="dxa"/>
            <w:shd w:val="clear" w:color="auto" w:fill="auto"/>
          </w:tcPr>
          <w:p w14:paraId="20115F6B" w14:textId="512D199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rsidR="003A50F9">
              <w:t xml:space="preserve">Modification Application </w:t>
            </w:r>
            <w:r w:rsidRPr="0064046A">
              <w:t xml:space="preserve">for a </w:t>
            </w:r>
            <w:r w:rsidR="003A50F9" w:rsidRPr="00D517B4">
              <w:t>Transmission Evaluation</w:t>
            </w:r>
            <w:r w:rsidR="00B948BD">
              <w:t>;</w:t>
            </w:r>
          </w:p>
        </w:tc>
      </w:tr>
      <w:tr w:rsidR="00B360D2" w:rsidRPr="0064046A" w14:paraId="2A4BD5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0D3EE8" w14:textId="77777777" w:rsidR="00B360D2" w:rsidRPr="0064046A" w:rsidRDefault="00B360D2" w:rsidP="00A73D26">
            <w:pPr>
              <w:jc w:val="left"/>
              <w:rPr>
                <w:b/>
              </w:rPr>
            </w:pPr>
            <w:r>
              <w:rPr>
                <w:b/>
              </w:rPr>
              <w:t>“EU Code User”</w:t>
            </w:r>
          </w:p>
        </w:tc>
        <w:tc>
          <w:tcPr>
            <w:tcW w:w="4378" w:type="dxa"/>
            <w:shd w:val="clear" w:color="auto" w:fill="auto"/>
          </w:tcPr>
          <w:p w14:paraId="7D330B77"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C96094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3BB8FB" w14:textId="71347F12" w:rsidR="00B360D2" w:rsidRDefault="00B360D2" w:rsidP="00A73D26">
            <w:pPr>
              <w:jc w:val="left"/>
              <w:rPr>
                <w:b/>
              </w:rPr>
            </w:pPr>
            <w:r w:rsidRPr="00A67E3E">
              <w:rPr>
                <w:b/>
                <w:bCs/>
                <w:u w:val="single"/>
              </w:rPr>
              <w:t>“ESO Licenced Business</w:t>
            </w:r>
            <w:r>
              <w:rPr>
                <w:b/>
                <w:bCs/>
                <w:u w:val="single"/>
              </w:rPr>
              <w:t>”</w:t>
            </w:r>
          </w:p>
        </w:tc>
        <w:tc>
          <w:tcPr>
            <w:tcW w:w="4378" w:type="dxa"/>
            <w:shd w:val="clear" w:color="auto" w:fill="auto"/>
          </w:tcPr>
          <w:p w14:paraId="5F341853" w14:textId="5768C3E5" w:rsidR="00B360D2"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Pr>
                <w:u w:val="single"/>
              </w:rPr>
              <w:t>a</w:t>
            </w:r>
            <w:r w:rsidRPr="0A510C89">
              <w:rPr>
                <w:u w:val="single"/>
              </w:rPr>
              <w:t>ny business of The Company which The Company must carry out under the ESO Licence</w:t>
            </w:r>
          </w:p>
        </w:tc>
      </w:tr>
      <w:tr w:rsidR="00B360D2" w:rsidRPr="0064046A" w14:paraId="382D7D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9B643" w14:textId="77777777" w:rsidR="00B360D2" w:rsidRPr="00ED75CC" w:rsidRDefault="00B360D2" w:rsidP="00A73D26">
            <w:pPr>
              <w:rPr>
                <w:rFonts w:cs="Arial"/>
                <w:b/>
              </w:rPr>
            </w:pPr>
            <w:r w:rsidRPr="00ED75CC">
              <w:rPr>
                <w:rFonts w:cs="Arial"/>
                <w:b/>
              </w:rPr>
              <w:t>“European Commission”</w:t>
            </w:r>
          </w:p>
        </w:tc>
        <w:tc>
          <w:tcPr>
            <w:tcW w:w="4378" w:type="dxa"/>
            <w:shd w:val="clear" w:color="auto" w:fill="auto"/>
          </w:tcPr>
          <w:p w14:paraId="38E1F55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ED75CC">
              <w:rPr>
                <w:rFonts w:cs="Arial"/>
              </w:rPr>
              <w:t>means the institution of that name established under the Treaty on European Union as amended from time to time;</w:t>
            </w:r>
          </w:p>
          <w:p w14:paraId="4F8EE67F" w14:textId="77777777"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p>
        </w:tc>
      </w:tr>
      <w:tr w:rsidR="00B360D2" w:rsidRPr="0064046A" w14:paraId="4D27109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3BA3D3" w14:textId="77777777" w:rsidR="00B360D2" w:rsidRPr="00ED75CC" w:rsidRDefault="00B360D2" w:rsidP="00A73D26">
            <w:pPr>
              <w:rPr>
                <w:rFonts w:cs="Arial"/>
                <w:b/>
              </w:rPr>
            </w:pPr>
            <w:r>
              <w:rPr>
                <w:rFonts w:cs="Arial"/>
                <w:b/>
              </w:rPr>
              <w:t>“European Compliance Processes”</w:t>
            </w:r>
          </w:p>
        </w:tc>
        <w:tc>
          <w:tcPr>
            <w:tcW w:w="4378" w:type="dxa"/>
            <w:shd w:val="clear" w:color="auto" w:fill="auto"/>
          </w:tcPr>
          <w:p w14:paraId="3F08BC28" w14:textId="77777777" w:rsidR="00B360D2" w:rsidRPr="00ED75CC"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73F573F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44453" w14:textId="77777777" w:rsidR="00B360D2" w:rsidRPr="0064046A" w:rsidRDefault="00B360D2" w:rsidP="00A73D26">
            <w:pPr>
              <w:jc w:val="left"/>
              <w:rPr>
                <w:b/>
              </w:rPr>
            </w:pPr>
            <w:r>
              <w:rPr>
                <w:b/>
              </w:rPr>
              <w:t>“European Connection Conditions”</w:t>
            </w:r>
          </w:p>
        </w:tc>
        <w:tc>
          <w:tcPr>
            <w:tcW w:w="4378" w:type="dxa"/>
            <w:shd w:val="clear" w:color="auto" w:fill="auto"/>
          </w:tcPr>
          <w:p w14:paraId="14AE0B5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that part of the Grid Code which is identified as the European Connection Conditions;</w:t>
            </w:r>
          </w:p>
        </w:tc>
      </w:tr>
      <w:tr w:rsidR="00B360D2" w:rsidRPr="0064046A" w14:paraId="3173EC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6FFFB7" w14:textId="77777777" w:rsidR="00B360D2" w:rsidRPr="0064046A" w:rsidRDefault="00B360D2" w:rsidP="00A73D26">
            <w:pPr>
              <w:jc w:val="left"/>
              <w:rPr>
                <w:b/>
              </w:rPr>
            </w:pPr>
            <w:r>
              <w:rPr>
                <w:b/>
              </w:rPr>
              <w:t>“EU Generator”</w:t>
            </w:r>
          </w:p>
        </w:tc>
        <w:tc>
          <w:tcPr>
            <w:tcW w:w="4378" w:type="dxa"/>
            <w:shd w:val="clear" w:color="auto" w:fill="auto"/>
          </w:tcPr>
          <w:p w14:paraId="25B1CF8C"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169261B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55FDDE" w14:textId="77777777" w:rsidR="00B360D2" w:rsidRPr="0064046A" w:rsidRDefault="00B360D2" w:rsidP="00A73D26">
            <w:pPr>
              <w:jc w:val="left"/>
              <w:rPr>
                <w:b/>
              </w:rPr>
            </w:pPr>
            <w:r w:rsidRPr="0064046A">
              <w:rPr>
                <w:b/>
              </w:rPr>
              <w:t>"Evaluation Phase"</w:t>
            </w:r>
          </w:p>
        </w:tc>
        <w:tc>
          <w:tcPr>
            <w:tcW w:w="4378" w:type="dxa"/>
            <w:shd w:val="clear" w:color="auto" w:fill="auto"/>
          </w:tcPr>
          <w:p w14:paraId="48F91473"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the phase for evaluation of </w:t>
            </w:r>
            <w:r>
              <w:t>STC Modification Proposals</w:t>
            </w:r>
            <w:r w:rsidRPr="0064046A">
              <w:t xml:space="preserve"> and any Alternative </w:t>
            </w:r>
            <w:r>
              <w:t xml:space="preserve">STC </w:t>
            </w:r>
            <w:r>
              <w:lastRenderedPageBreak/>
              <w:t>Modifications</w:t>
            </w:r>
            <w:r w:rsidRPr="0064046A">
              <w:t xml:space="preserve"> under Section B, sub-paragraph 7.2.4;</w:t>
            </w:r>
          </w:p>
        </w:tc>
      </w:tr>
      <w:tr w:rsidR="00B360D2" w:rsidRPr="0064046A" w14:paraId="4678419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BB461B" w14:textId="77777777" w:rsidR="00B360D2" w:rsidRPr="0064046A" w:rsidRDefault="00B360D2" w:rsidP="00A73D26">
            <w:pPr>
              <w:jc w:val="left"/>
              <w:rPr>
                <w:b/>
              </w:rPr>
            </w:pPr>
            <w:r w:rsidRPr="0064046A">
              <w:rPr>
                <w:b/>
              </w:rPr>
              <w:lastRenderedPageBreak/>
              <w:t>"Event"</w:t>
            </w:r>
          </w:p>
        </w:tc>
        <w:tc>
          <w:tcPr>
            <w:tcW w:w="4378" w:type="dxa"/>
            <w:shd w:val="clear" w:color="auto" w:fill="auto"/>
          </w:tcPr>
          <w:p w14:paraId="137D3C2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an unscheduled or unplanned occurrence on, or relating to, a Transmission System including, without limitation, faults, incidents, breakdowns and adverse weather conditions;</w:t>
            </w:r>
          </w:p>
        </w:tc>
      </w:tr>
      <w:tr w:rsidR="00B360D2" w14:paraId="14148FB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5BA69B" w14:textId="69197CB7" w:rsidR="00B360D2" w:rsidRDefault="00B360D2" w:rsidP="00A73D26">
            <w:pPr>
              <w:jc w:val="left"/>
              <w:rPr>
                <w:b/>
                <w:bCs/>
              </w:rPr>
            </w:pPr>
            <w:r w:rsidRPr="38390920">
              <w:rPr>
                <w:b/>
                <w:bCs/>
              </w:rPr>
              <w:t>“</w:t>
            </w:r>
            <w:del w:id="9" w:author="Steve Baker [NESO]" w:date="2025-08-07T15:57:00Z" w16du:dateUtc="2025-08-07T14:57:00Z">
              <w:r w:rsidRPr="38390920" w:rsidDel="002070F6">
                <w:rPr>
                  <w:b/>
                  <w:bCs/>
                </w:rPr>
                <w:delText xml:space="preserve">Expected </w:delText>
              </w:r>
            </w:del>
            <w:ins w:id="10" w:author="Steve Baker [NESO]" w:date="2025-08-07T15:57:00Z" w16du:dateUtc="2025-08-07T14:57:00Z">
              <w:r w:rsidR="002070F6">
                <w:rPr>
                  <w:b/>
                  <w:bCs/>
                </w:rPr>
                <w:t>Excepted</w:t>
              </w:r>
              <w:r w:rsidR="002070F6" w:rsidRPr="38390920">
                <w:rPr>
                  <w:b/>
                  <w:bCs/>
                </w:rPr>
                <w:t xml:space="preserve"> </w:t>
              </w:r>
            </w:ins>
            <w:r w:rsidRPr="38390920">
              <w:rPr>
                <w:b/>
                <w:bCs/>
              </w:rPr>
              <w:t>Works”</w:t>
            </w:r>
          </w:p>
        </w:tc>
        <w:tc>
          <w:tcPr>
            <w:tcW w:w="4378" w:type="dxa"/>
            <w:shd w:val="clear" w:color="auto" w:fill="auto"/>
          </w:tcPr>
          <w:p w14:paraId="486D23AE" w14:textId="21F127A2" w:rsidR="00B360D2" w:rsidRPr="00E11049" w:rsidRDefault="006E33D8" w:rsidP="00A73D26">
            <w:pPr>
              <w:cnfStyle w:val="000000100000" w:firstRow="0" w:lastRow="0" w:firstColumn="0" w:lastColumn="0" w:oddVBand="0" w:evenVBand="0" w:oddHBand="1" w:evenHBand="0" w:firstRowFirstColumn="0" w:firstRowLastColumn="0" w:lastRowFirstColumn="0" w:lastRowLastColumn="0"/>
              <w:rPr>
                <w:rFonts w:cs="Arial"/>
              </w:rPr>
            </w:pPr>
            <w:ins w:id="11" w:author="Steve Baker [NESO]" w:date="2025-08-07T15:52:00Z" w16du:dateUtc="2025-08-07T14:52:00Z">
              <w:r w:rsidRPr="00445AD5">
                <w:rPr>
                  <w:rFonts w:eastAsia="Arial" w:cs="Arial"/>
                  <w:color w:val="000000" w:themeColor="text1"/>
                  <w:lang w:eastAsia="en-GB"/>
                </w:rPr>
                <w:t>as defined in the CUSC</w:t>
              </w:r>
            </w:ins>
            <w:del w:id="12" w:author="Steve Baker [NESO]" w:date="2025-08-07T15:52:00Z" w16du:dateUtc="2025-08-07T14:52:00Z">
              <w:r w:rsidR="00B360D2" w:rsidRPr="00445AD5" w:rsidDel="006E33D8">
                <w:rPr>
                  <w:rFonts w:cs="Arial"/>
                </w:rPr>
                <w:delText>any</w:delText>
              </w:r>
              <w:r w:rsidR="00B360D2" w:rsidRPr="00E11049" w:rsidDel="006E33D8">
                <w:rPr>
                  <w:rFonts w:cs="Arial"/>
                </w:rPr>
                <w:delText xml:space="preserve">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w:delText>
              </w:r>
            </w:del>
            <w:r w:rsidR="00B360D2" w:rsidRPr="00E11049">
              <w:rPr>
                <w:rFonts w:cs="Arial"/>
              </w:rPr>
              <w:t xml:space="preserve">; </w:t>
            </w:r>
          </w:p>
        </w:tc>
      </w:tr>
      <w:tr w:rsidR="00B360D2" w:rsidRPr="0064046A" w14:paraId="2CC539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8E68B" w14:textId="77777777" w:rsidR="00B360D2" w:rsidRPr="0064046A" w:rsidRDefault="00B360D2" w:rsidP="00A73D26">
            <w:pPr>
              <w:jc w:val="left"/>
              <w:rPr>
                <w:b/>
              </w:rPr>
            </w:pPr>
            <w:r w:rsidRPr="0064046A">
              <w:rPr>
                <w:b/>
              </w:rPr>
              <w:t>"Exchange Rate Request"</w:t>
            </w:r>
          </w:p>
        </w:tc>
        <w:tc>
          <w:tcPr>
            <w:tcW w:w="4378" w:type="dxa"/>
            <w:shd w:val="clear" w:color="auto" w:fill="auto"/>
          </w:tcPr>
          <w:p w14:paraId="4F312E2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77CE2A2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63D10" w14:textId="77777777" w:rsidR="00B360D2" w:rsidRPr="0064046A" w:rsidRDefault="00B360D2" w:rsidP="00A73D26">
            <w:pPr>
              <w:jc w:val="left"/>
              <w:rPr>
                <w:b/>
              </w:rPr>
            </w:pPr>
            <w:r w:rsidRPr="0064046A">
              <w:rPr>
                <w:b/>
              </w:rPr>
              <w:t>"Exemption"</w:t>
            </w:r>
          </w:p>
        </w:tc>
        <w:tc>
          <w:tcPr>
            <w:tcW w:w="4378" w:type="dxa"/>
            <w:shd w:val="clear" w:color="auto" w:fill="auto"/>
          </w:tcPr>
          <w:p w14:paraId="2CD162F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exemption granted under section 5 of the Act;</w:t>
            </w:r>
          </w:p>
        </w:tc>
      </w:tr>
      <w:tr w:rsidR="00B360D2" w:rsidRPr="0064046A" w14:paraId="1108DF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34934E" w14:textId="77777777" w:rsidR="00B360D2" w:rsidRPr="00B8573A" w:rsidRDefault="00B360D2" w:rsidP="00A73D26">
            <w:pPr>
              <w:jc w:val="left"/>
              <w:rPr>
                <w:b/>
              </w:rPr>
            </w:pPr>
            <w:r w:rsidRPr="00FC6B71">
              <w:t>"</w:t>
            </w:r>
            <w:r w:rsidRPr="00FC6B71">
              <w:rPr>
                <w:b/>
              </w:rPr>
              <w:t>External Interconnections</w:t>
            </w:r>
            <w:r w:rsidRPr="00FC6B71">
              <w:t>"</w:t>
            </w:r>
          </w:p>
        </w:tc>
        <w:tc>
          <w:tcPr>
            <w:tcW w:w="4378" w:type="dxa"/>
            <w:shd w:val="clear" w:color="auto" w:fill="auto"/>
          </w:tcPr>
          <w:p w14:paraId="6B03EF86"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rsidRPr="00FC6B71">
              <w:t xml:space="preserve">as defined in the Grid Code as at the Code Effective Date; </w:t>
            </w:r>
          </w:p>
        </w:tc>
      </w:tr>
      <w:tr w:rsidR="00B360D2" w:rsidRPr="0064046A" w14:paraId="01C997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81089D" w14:textId="77777777" w:rsidR="00B360D2" w:rsidRPr="00FC6B71" w:rsidRDefault="00B360D2" w:rsidP="00A73D26">
            <w:r w:rsidRPr="00FC6B71">
              <w:t xml:space="preserve"> “</w:t>
            </w:r>
            <w:r w:rsidRPr="00FC6B71">
              <w:rPr>
                <w:b/>
              </w:rPr>
              <w:t>Fast Track Criteria</w:t>
            </w:r>
            <w:r w:rsidRPr="00FC6B71">
              <w:t>”</w:t>
            </w:r>
          </w:p>
        </w:tc>
        <w:tc>
          <w:tcPr>
            <w:tcW w:w="4378" w:type="dxa"/>
            <w:shd w:val="clear" w:color="auto" w:fill="auto"/>
          </w:tcPr>
          <w:p w14:paraId="1D34350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that a proposal, if implemented.</w:t>
            </w:r>
          </w:p>
          <w:p w14:paraId="76E2CD51"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w:t>
            </w:r>
            <w:r w:rsidRPr="00FC6B71">
              <w:tab/>
              <w:t>would meet the Self-Governance Criteria; and</w:t>
            </w:r>
          </w:p>
          <w:p w14:paraId="75EB87B8"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(b)</w:t>
            </w:r>
            <w:r w:rsidRPr="00FC6B71">
              <w:tab/>
              <w:t>is properly a housekeeping modification required as a result of some error or factual change, including but not limited to:</w:t>
            </w:r>
          </w:p>
          <w:p w14:paraId="67C2A23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w:t>
            </w:r>
            <w:r w:rsidRPr="00FC6B71">
              <w:tab/>
              <w:t xml:space="preserve">updating names or addresses listed in the </w:t>
            </w:r>
            <w:r w:rsidRPr="00FC6B71">
              <w:tab/>
            </w:r>
            <w:r w:rsidRPr="00FC6B71">
              <w:tab/>
              <w:t>Code;</w:t>
            </w:r>
          </w:p>
          <w:p w14:paraId="30D6FCD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w:t>
            </w:r>
            <w:r w:rsidRPr="00FC6B71">
              <w:tab/>
              <w:t>correcting minor typographical errors;</w:t>
            </w:r>
          </w:p>
          <w:p w14:paraId="42AF8A0B"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(iii)</w:t>
            </w:r>
            <w:r w:rsidRPr="00FC6B71">
              <w:tab/>
              <w:t xml:space="preserve">correcting formatting and consistency errors, </w:t>
            </w:r>
            <w:r w:rsidRPr="00FC6B71">
              <w:tab/>
            </w:r>
            <w:r w:rsidRPr="00FC6B71">
              <w:tab/>
              <w:t>such as paragraph numbering; or</w:t>
            </w:r>
          </w:p>
          <w:p w14:paraId="634FA714"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lastRenderedPageBreak/>
              <w:tab/>
              <w:t>(iv)</w:t>
            </w:r>
            <w:r w:rsidRPr="00FC6B71">
              <w:tab/>
              <w:t xml:space="preserve">updating out of date references to other </w:t>
            </w:r>
            <w:r w:rsidRPr="00FC6B71">
              <w:tab/>
            </w:r>
            <w:r w:rsidRPr="00FC6B71">
              <w:tab/>
            </w:r>
            <w:r w:rsidRPr="00FC6B71">
              <w:tab/>
              <w:t>documents or paragraphs.</w:t>
            </w:r>
          </w:p>
        </w:tc>
      </w:tr>
      <w:tr w:rsidR="00B360D2" w:rsidRPr="0064046A" w14:paraId="442F833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C0903F" w14:textId="77777777" w:rsidR="00B360D2" w:rsidRPr="00A762C4" w:rsidRDefault="00B360D2" w:rsidP="00A73D26">
            <w:r w:rsidRPr="00A762C4">
              <w:rPr>
                <w:b/>
              </w:rPr>
              <w:lastRenderedPageBreak/>
              <w:t>“FES Scenarios”</w:t>
            </w:r>
          </w:p>
        </w:tc>
        <w:tc>
          <w:tcPr>
            <w:tcW w:w="4378" w:type="dxa"/>
            <w:shd w:val="clear" w:color="auto" w:fill="auto"/>
          </w:tcPr>
          <w:p w14:paraId="4F6A82FA" w14:textId="1D184C3F"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B360D2" w:rsidRPr="0064046A" w14:paraId="3E36F4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AB3DE" w14:textId="77777777" w:rsidR="00B360D2" w:rsidRPr="0064046A" w:rsidRDefault="00B360D2" w:rsidP="00A73D26">
            <w:pPr>
              <w:jc w:val="left"/>
              <w:rPr>
                <w:b/>
              </w:rPr>
            </w:pPr>
            <w:r w:rsidRPr="0064046A">
              <w:rPr>
                <w:b/>
              </w:rPr>
              <w:t>"Financial Year"</w:t>
            </w:r>
          </w:p>
        </w:tc>
        <w:tc>
          <w:tcPr>
            <w:tcW w:w="4378" w:type="dxa"/>
            <w:shd w:val="clear" w:color="auto" w:fill="auto"/>
          </w:tcPr>
          <w:p w14:paraId="14633D6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period of 12 months ending on 31 March in each calendar year;</w:t>
            </w:r>
          </w:p>
        </w:tc>
      </w:tr>
      <w:tr w:rsidR="00B360D2" w:rsidRPr="0064046A" w14:paraId="188033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60F7E1" w14:textId="77777777" w:rsidR="00B360D2" w:rsidRPr="0064046A" w:rsidRDefault="00B360D2" w:rsidP="00A73D26">
            <w:pPr>
              <w:jc w:val="left"/>
              <w:rPr>
                <w:b/>
              </w:rPr>
            </w:pPr>
            <w:r w:rsidRPr="0064046A">
              <w:rPr>
                <w:b/>
              </w:rPr>
              <w:t>"Flexibility Parameters"</w:t>
            </w:r>
          </w:p>
        </w:tc>
        <w:tc>
          <w:tcPr>
            <w:tcW w:w="4378" w:type="dxa"/>
            <w:shd w:val="clear" w:color="auto" w:fill="auto"/>
          </w:tcPr>
          <w:p w14:paraId="6C12638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3.7;</w:t>
            </w:r>
          </w:p>
        </w:tc>
      </w:tr>
      <w:tr w:rsidR="00B360D2" w:rsidRPr="0064046A" w14:paraId="60D5CE7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5283A0" w14:textId="77777777" w:rsidR="00B360D2" w:rsidRPr="0064046A" w:rsidRDefault="00B360D2" w:rsidP="00A73D26">
            <w:pPr>
              <w:jc w:val="left"/>
              <w:rPr>
                <w:b/>
              </w:rPr>
            </w:pPr>
            <w:r w:rsidRPr="0064046A">
              <w:rPr>
                <w:b/>
              </w:rPr>
              <w:t>"Force Majeure"</w:t>
            </w:r>
          </w:p>
        </w:tc>
        <w:tc>
          <w:tcPr>
            <w:tcW w:w="4378" w:type="dxa"/>
            <w:shd w:val="clear" w:color="auto" w:fill="auto"/>
          </w:tcPr>
          <w:p w14:paraId="3D90388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B360D2" w:rsidRPr="0064046A" w14:paraId="13CED4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D8365" w14:textId="77777777" w:rsidR="00B360D2" w:rsidRPr="0064046A" w:rsidRDefault="00B360D2" w:rsidP="00A73D26">
            <w:pPr>
              <w:jc w:val="left"/>
              <w:rPr>
                <w:b/>
              </w:rPr>
            </w:pPr>
            <w:r w:rsidRPr="0064046A">
              <w:rPr>
                <w:b/>
              </w:rPr>
              <w:lastRenderedPageBreak/>
              <w:t>“Forecast Offshore Construction Cost”</w:t>
            </w:r>
          </w:p>
        </w:tc>
        <w:tc>
          <w:tcPr>
            <w:tcW w:w="4378" w:type="dxa"/>
            <w:shd w:val="clear" w:color="auto" w:fill="auto"/>
          </w:tcPr>
          <w:p w14:paraId="6F8671F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forecast total cost of Offshore Construction Works as set out in the relevant Offshore TO Construction Agreement;</w:t>
            </w:r>
          </w:p>
        </w:tc>
      </w:tr>
      <w:tr w:rsidR="00B360D2" w:rsidRPr="0064046A" w14:paraId="0AA2673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0A87BCB" w14:textId="77777777" w:rsidR="00B360D2" w:rsidRPr="0064046A" w:rsidRDefault="00B360D2" w:rsidP="00A73D26">
            <w:pPr>
              <w:jc w:val="left"/>
              <w:rPr>
                <w:b/>
              </w:rPr>
            </w:pPr>
            <w:r w:rsidRPr="0064046A">
              <w:rPr>
                <w:b/>
              </w:rPr>
              <w:t>"Frequency"</w:t>
            </w:r>
          </w:p>
        </w:tc>
        <w:tc>
          <w:tcPr>
            <w:tcW w:w="4378" w:type="dxa"/>
            <w:shd w:val="clear" w:color="auto" w:fill="auto"/>
          </w:tcPr>
          <w:p w14:paraId="5AA1C228" w14:textId="705D1F2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number of alternating cycle</w:t>
            </w:r>
            <w:r w:rsidR="00404FD1">
              <w:t>s</w:t>
            </w:r>
            <w:r w:rsidRPr="0064046A">
              <w:t xml:space="preserve"> per second (expressed in Hertz) at which a System is running;</w:t>
            </w:r>
          </w:p>
        </w:tc>
      </w:tr>
      <w:tr w:rsidR="00B360D2" w:rsidRPr="0064046A" w14:paraId="30F4711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5DFFB3" w14:textId="77777777" w:rsidR="00B360D2" w:rsidRPr="0064046A" w:rsidRDefault="00B360D2" w:rsidP="00A73D26">
            <w:pPr>
              <w:jc w:val="left"/>
              <w:rPr>
                <w:b/>
              </w:rPr>
            </w:pPr>
            <w:r w:rsidRPr="0064046A">
              <w:rPr>
                <w:b/>
              </w:rPr>
              <w:t>"Framework Agreement"</w:t>
            </w:r>
          </w:p>
        </w:tc>
        <w:tc>
          <w:tcPr>
            <w:tcW w:w="4378" w:type="dxa"/>
            <w:shd w:val="clear" w:color="auto" w:fill="auto"/>
          </w:tcPr>
          <w:p w14:paraId="1827264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B360D2" w:rsidRPr="0064046A" w14:paraId="059BEB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A396DD" w14:textId="77777777" w:rsidR="00B360D2" w:rsidRPr="0064046A" w:rsidRDefault="00B360D2" w:rsidP="00A73D26">
            <w:pPr>
              <w:jc w:val="left"/>
              <w:rPr>
                <w:b/>
              </w:rPr>
            </w:pPr>
            <w:r w:rsidRPr="0064046A">
              <w:rPr>
                <w:b/>
              </w:rPr>
              <w:t>"Fuel Security Code"</w:t>
            </w:r>
          </w:p>
        </w:tc>
        <w:tc>
          <w:tcPr>
            <w:tcW w:w="4378" w:type="dxa"/>
            <w:shd w:val="clear" w:color="auto" w:fill="auto"/>
          </w:tcPr>
          <w:p w14:paraId="204917C7"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003F1A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B7A022" w14:textId="6B48A149" w:rsidR="00C267AA" w:rsidRPr="009A0321" w:rsidRDefault="00B360D2" w:rsidP="00A73D26">
            <w:pPr>
              <w:jc w:val="left"/>
              <w:rPr>
                <w:b/>
                <w:u w:val="single"/>
              </w:rPr>
            </w:pPr>
            <w:r w:rsidRPr="006C0456">
              <w:rPr>
                <w:b/>
                <w:bCs/>
                <w:u w:val="single"/>
              </w:rPr>
              <w:t>“Gas System Planner Licence” or “GSP Licence”</w:t>
            </w:r>
          </w:p>
        </w:tc>
        <w:tc>
          <w:tcPr>
            <w:tcW w:w="4378" w:type="dxa"/>
            <w:shd w:val="clear" w:color="auto" w:fill="auto"/>
          </w:tcPr>
          <w:p w14:paraId="48870E5E" w14:textId="4F42D489" w:rsidR="005F36F2" w:rsidRPr="005F36F2" w:rsidRDefault="00B360D2" w:rsidP="00A73D26">
            <w:pPr>
              <w:pStyle w:val="NormalS"/>
              <w:cnfStyle w:val="000000000000" w:firstRow="0" w:lastRow="0" w:firstColumn="0" w:lastColumn="0" w:oddVBand="0" w:evenVBand="0" w:oddHBand="0" w:evenHBand="0" w:firstRowFirstColumn="0" w:firstRowLastColumn="0" w:lastRowFirstColumn="0" w:lastRowLastColumn="0"/>
            </w:pPr>
            <w:r w:rsidRPr="006717A4">
              <w:rPr>
                <w:u w:val="single"/>
              </w:rPr>
              <w:t>means a licence granted or treated as granted under section 7AA(1) of the Gas Act 1986</w:t>
            </w:r>
            <w:r>
              <w:rPr>
                <w:u w:val="single"/>
              </w:rPr>
              <w:t>;</w:t>
            </w:r>
          </w:p>
        </w:tc>
      </w:tr>
      <w:tr w:rsidR="00AF6DF4" w:rsidRPr="0064046A" w14:paraId="28666B7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B34A67" w14:textId="3009EFB6" w:rsidR="00AF6DF4" w:rsidRDefault="00AF6DF4" w:rsidP="00A73D26">
            <w:pPr>
              <w:jc w:val="left"/>
              <w:rPr>
                <w:b/>
              </w:rPr>
            </w:pPr>
            <w:r w:rsidRPr="00F35A74">
              <w:rPr>
                <w:rFonts w:cs="Arial"/>
                <w:b/>
                <w:bCs/>
              </w:rPr>
              <w:t>“Gate 1 Agreements”</w:t>
            </w:r>
          </w:p>
        </w:tc>
        <w:tc>
          <w:tcPr>
            <w:tcW w:w="4378" w:type="dxa"/>
            <w:shd w:val="clear" w:color="auto" w:fill="auto"/>
          </w:tcPr>
          <w:p w14:paraId="593A3093" w14:textId="256D167E"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7014E8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359BEE" w14:textId="083DDBCF" w:rsidR="00AF6DF4" w:rsidRDefault="00AF6DF4" w:rsidP="00A73D26">
            <w:pPr>
              <w:jc w:val="left"/>
              <w:rPr>
                <w:b/>
              </w:rPr>
            </w:pPr>
            <w:r>
              <w:rPr>
                <w:rFonts w:cs="Arial"/>
                <w:b/>
                <w:bCs/>
              </w:rPr>
              <w:t>“Gate 1 Applicant”</w:t>
            </w:r>
          </w:p>
        </w:tc>
        <w:tc>
          <w:tcPr>
            <w:tcW w:w="4378" w:type="dxa"/>
            <w:shd w:val="clear" w:color="auto" w:fill="auto"/>
          </w:tcPr>
          <w:p w14:paraId="2FABE249" w14:textId="6504B6D7"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3F1D4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7923C4" w14:textId="48263AA3" w:rsidR="00AF6DF4" w:rsidRDefault="00AF6DF4" w:rsidP="00A73D26">
            <w:pPr>
              <w:jc w:val="left"/>
              <w:rPr>
                <w:b/>
              </w:rPr>
            </w:pPr>
            <w:r w:rsidRPr="00F35A74">
              <w:rPr>
                <w:rFonts w:cs="Arial"/>
                <w:b/>
                <w:bCs/>
              </w:rPr>
              <w:t>“Gate 1 Application”</w:t>
            </w:r>
          </w:p>
        </w:tc>
        <w:tc>
          <w:tcPr>
            <w:tcW w:w="4378" w:type="dxa"/>
            <w:shd w:val="clear" w:color="auto" w:fill="auto"/>
          </w:tcPr>
          <w:p w14:paraId="1D5DD645" w14:textId="00E7327F"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584D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64DA1F" w14:textId="7DA46005" w:rsidR="00AF6DF4" w:rsidRDefault="00AF6DF4" w:rsidP="00A73D26">
            <w:pPr>
              <w:jc w:val="left"/>
              <w:rPr>
                <w:b/>
              </w:rPr>
            </w:pPr>
            <w:r w:rsidRPr="00F35A74">
              <w:rPr>
                <w:rFonts w:cs="Arial"/>
                <w:b/>
                <w:bCs/>
              </w:rPr>
              <w:t>“Gate 1 Offer”</w:t>
            </w:r>
          </w:p>
        </w:tc>
        <w:tc>
          <w:tcPr>
            <w:tcW w:w="4378" w:type="dxa"/>
            <w:shd w:val="clear" w:color="auto" w:fill="auto"/>
          </w:tcPr>
          <w:p w14:paraId="3B10BE10" w14:textId="4088E430"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2B27E5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AB5B60" w14:textId="260493BB" w:rsidR="00AF6DF4" w:rsidRDefault="00AF6DF4" w:rsidP="00A73D26">
            <w:pPr>
              <w:jc w:val="left"/>
              <w:rPr>
                <w:b/>
              </w:rPr>
            </w:pPr>
            <w:r w:rsidRPr="00F35A74">
              <w:rPr>
                <w:rFonts w:cs="Arial"/>
                <w:b/>
                <w:bCs/>
              </w:rPr>
              <w:t>“Gate 2 Agreements”</w:t>
            </w:r>
          </w:p>
        </w:tc>
        <w:tc>
          <w:tcPr>
            <w:tcW w:w="4378" w:type="dxa"/>
            <w:shd w:val="clear" w:color="auto" w:fill="auto"/>
          </w:tcPr>
          <w:p w14:paraId="72DD342F" w14:textId="5EA6EC2A"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E833FD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977EC" w14:textId="18A446C6" w:rsidR="00AF6DF4" w:rsidRDefault="00AF6DF4" w:rsidP="00A73D26">
            <w:pPr>
              <w:jc w:val="left"/>
              <w:rPr>
                <w:b/>
              </w:rPr>
            </w:pPr>
            <w:r w:rsidRPr="00F35A74">
              <w:rPr>
                <w:rFonts w:cs="Arial"/>
                <w:b/>
                <w:bCs/>
              </w:rPr>
              <w:t>“Gate 2 Application”</w:t>
            </w:r>
          </w:p>
        </w:tc>
        <w:tc>
          <w:tcPr>
            <w:tcW w:w="4378" w:type="dxa"/>
            <w:shd w:val="clear" w:color="auto" w:fill="auto"/>
          </w:tcPr>
          <w:p w14:paraId="28BA4F5C" w14:textId="44BEEDAF"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1D399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35A0AE" w14:textId="713BEB99" w:rsidR="00AF6DF4" w:rsidRDefault="00AF6DF4" w:rsidP="00A73D26">
            <w:pPr>
              <w:jc w:val="left"/>
              <w:rPr>
                <w:b/>
              </w:rPr>
            </w:pPr>
            <w:r>
              <w:rPr>
                <w:rFonts w:cs="Arial"/>
                <w:b/>
                <w:bCs/>
              </w:rPr>
              <w:t>“Gate 2 Offer”</w:t>
            </w:r>
          </w:p>
        </w:tc>
        <w:tc>
          <w:tcPr>
            <w:tcW w:w="4378" w:type="dxa"/>
            <w:shd w:val="clear" w:color="auto" w:fill="auto"/>
          </w:tcPr>
          <w:p w14:paraId="1062112D" w14:textId="6BB13806"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04F769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72511" w14:textId="22CA4C56" w:rsidR="00AF6DF4" w:rsidRDefault="00AF6DF4" w:rsidP="00A73D26">
            <w:pPr>
              <w:jc w:val="left"/>
              <w:rPr>
                <w:b/>
              </w:rPr>
            </w:pPr>
            <w:r w:rsidRPr="00F35A74">
              <w:rPr>
                <w:rFonts w:cs="Arial"/>
                <w:b/>
                <w:bCs/>
              </w:rPr>
              <w:t>“Gated Application and Offer Process”</w:t>
            </w:r>
          </w:p>
        </w:tc>
        <w:tc>
          <w:tcPr>
            <w:tcW w:w="4378" w:type="dxa"/>
            <w:shd w:val="clear" w:color="auto" w:fill="auto"/>
          </w:tcPr>
          <w:p w14:paraId="5565E001" w14:textId="08BF3C23"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D45DC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F9D72B" w14:textId="45DF4D8B" w:rsidR="00AF6DF4" w:rsidRDefault="00AF6DF4" w:rsidP="00A73D26">
            <w:pPr>
              <w:jc w:val="left"/>
              <w:rPr>
                <w:b/>
              </w:rPr>
            </w:pPr>
            <w:r w:rsidRPr="00F35A74">
              <w:rPr>
                <w:rFonts w:cs="Arial"/>
                <w:b/>
                <w:bCs/>
              </w:rPr>
              <w:t>“Gated Application Window”</w:t>
            </w:r>
          </w:p>
        </w:tc>
        <w:tc>
          <w:tcPr>
            <w:tcW w:w="4378" w:type="dxa"/>
            <w:shd w:val="clear" w:color="auto" w:fill="auto"/>
          </w:tcPr>
          <w:p w14:paraId="36C05D9F" w14:textId="2B72CB3B"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F0DC8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3AEE28" w14:textId="22AEA038" w:rsidR="00AF6DF4" w:rsidRDefault="00AF6DF4" w:rsidP="00A73D26">
            <w:pPr>
              <w:jc w:val="left"/>
              <w:rPr>
                <w:b/>
              </w:rPr>
            </w:pPr>
            <w:r>
              <w:rPr>
                <w:rFonts w:cs="Arial"/>
                <w:b/>
                <w:bCs/>
              </w:rPr>
              <w:t>“Gated Design Process”</w:t>
            </w:r>
          </w:p>
        </w:tc>
        <w:tc>
          <w:tcPr>
            <w:tcW w:w="4378" w:type="dxa"/>
            <w:shd w:val="clear" w:color="auto" w:fill="auto"/>
          </w:tcPr>
          <w:p w14:paraId="6DCF26BB" w14:textId="6DEB58F8"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9DDDD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C69AFF" w14:textId="20454C34" w:rsidR="00AF6DF4" w:rsidRDefault="00AF6DF4" w:rsidP="00A73D26">
            <w:pPr>
              <w:jc w:val="left"/>
              <w:rPr>
                <w:b/>
              </w:rPr>
            </w:pPr>
            <w:r>
              <w:rPr>
                <w:rFonts w:cs="Arial"/>
                <w:b/>
                <w:bCs/>
              </w:rPr>
              <w:t>“Gated Timetable”</w:t>
            </w:r>
          </w:p>
        </w:tc>
        <w:tc>
          <w:tcPr>
            <w:tcW w:w="4378" w:type="dxa"/>
            <w:shd w:val="clear" w:color="auto" w:fill="auto"/>
          </w:tcPr>
          <w:p w14:paraId="5634FD14" w14:textId="78C10752"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B360D2" w:rsidRPr="0064046A" w14:paraId="38D35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98E074" w14:textId="77777777" w:rsidR="00B360D2" w:rsidRPr="0064046A" w:rsidRDefault="00B360D2" w:rsidP="00A73D26">
            <w:pPr>
              <w:jc w:val="left"/>
              <w:rPr>
                <w:b/>
              </w:rPr>
            </w:pPr>
            <w:r>
              <w:rPr>
                <w:b/>
              </w:rPr>
              <w:t>“GB Code User”</w:t>
            </w:r>
          </w:p>
        </w:tc>
        <w:tc>
          <w:tcPr>
            <w:tcW w:w="4378" w:type="dxa"/>
            <w:shd w:val="clear" w:color="auto" w:fill="auto"/>
          </w:tcPr>
          <w:p w14:paraId="08E79F35" w14:textId="77777777" w:rsidR="00B360D2" w:rsidRPr="0064046A" w:rsidRDefault="00B360D2" w:rsidP="00A73D26">
            <w:pPr>
              <w:pStyle w:val="NormalS"/>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710D0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EF1D40" w14:textId="77777777" w:rsidR="00B360D2" w:rsidRPr="0064046A" w:rsidRDefault="00B360D2" w:rsidP="00A73D26">
            <w:pPr>
              <w:jc w:val="left"/>
              <w:rPr>
                <w:b/>
              </w:rPr>
            </w:pPr>
            <w:r w:rsidRPr="0064046A">
              <w:rPr>
                <w:b/>
              </w:rPr>
              <w:t>"Generating Unit"</w:t>
            </w:r>
          </w:p>
        </w:tc>
        <w:tc>
          <w:tcPr>
            <w:tcW w:w="4378" w:type="dxa"/>
            <w:shd w:val="clear" w:color="auto" w:fill="auto"/>
          </w:tcPr>
          <w:p w14:paraId="5641D838"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rPr>
                <w:b/>
                <w:caps/>
              </w:rPr>
            </w:pPr>
            <w:r w:rsidRPr="0064046A">
              <w:t>unless otherwise provided in the Grid Code as at the Code Effective Date any Apparatus which produces electricity;</w:t>
            </w:r>
          </w:p>
        </w:tc>
      </w:tr>
      <w:tr w:rsidR="00B360D2" w:rsidRPr="0064046A" w14:paraId="5A3479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1AED5B" w14:textId="77777777" w:rsidR="00B360D2" w:rsidRPr="0064046A" w:rsidRDefault="00B360D2" w:rsidP="00A73D26">
            <w:pPr>
              <w:jc w:val="left"/>
              <w:rPr>
                <w:b/>
              </w:rPr>
            </w:pPr>
            <w:r w:rsidRPr="0064046A">
              <w:rPr>
                <w:b/>
              </w:rPr>
              <w:lastRenderedPageBreak/>
              <w:t>"Generator"</w:t>
            </w:r>
          </w:p>
        </w:tc>
        <w:tc>
          <w:tcPr>
            <w:tcW w:w="4378" w:type="dxa"/>
            <w:shd w:val="clear" w:color="auto" w:fill="auto"/>
          </w:tcPr>
          <w:p w14:paraId="73107A6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rPr>
                <w:i/>
                <w:caps/>
              </w:rPr>
            </w:pPr>
            <w:r w:rsidRPr="0064046A">
              <w:t>a person who generates electricity under licence or exemption under the Act;</w:t>
            </w:r>
          </w:p>
        </w:tc>
      </w:tr>
      <w:tr w:rsidR="00B360D2" w:rsidRPr="0064046A" w14:paraId="6A9FE2F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2D3EAA" w14:textId="77777777" w:rsidR="00B360D2" w:rsidRPr="0064046A" w:rsidRDefault="00B360D2" w:rsidP="00A73D26">
            <w:pPr>
              <w:jc w:val="left"/>
              <w:rPr>
                <w:b/>
              </w:rPr>
            </w:pPr>
            <w:r w:rsidRPr="0064046A">
              <w:rPr>
                <w:b/>
              </w:rPr>
              <w:t>"Go Live Date"</w:t>
            </w:r>
          </w:p>
        </w:tc>
        <w:tc>
          <w:tcPr>
            <w:tcW w:w="4378" w:type="dxa"/>
            <w:shd w:val="clear" w:color="auto" w:fill="auto"/>
          </w:tcPr>
          <w:p w14:paraId="24C9BE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which the Secretary of State indicates in a direction shall be the BETTA go-live date;</w:t>
            </w:r>
          </w:p>
        </w:tc>
      </w:tr>
      <w:tr w:rsidR="00B360D2" w:rsidRPr="0064046A" w14:paraId="5E7BCF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D2087A" w14:textId="77777777" w:rsidR="00B360D2" w:rsidRPr="0064046A" w:rsidRDefault="00B360D2" w:rsidP="00A73D26">
            <w:pPr>
              <w:jc w:val="left"/>
              <w:rPr>
                <w:b/>
              </w:rPr>
            </w:pPr>
            <w:r w:rsidRPr="0064046A">
              <w:rPr>
                <w:b/>
              </w:rPr>
              <w:t>"Good Industry Practice"</w:t>
            </w:r>
          </w:p>
        </w:tc>
        <w:tc>
          <w:tcPr>
            <w:tcW w:w="4378" w:type="dxa"/>
            <w:shd w:val="clear" w:color="auto" w:fill="auto"/>
          </w:tcPr>
          <w:p w14:paraId="1E9BEA6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B360D2" w:rsidRPr="0064046A" w14:paraId="1D0A64B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D06A6C" w14:textId="77777777" w:rsidR="00B360D2" w:rsidRPr="0064046A" w:rsidRDefault="00B360D2" w:rsidP="00A73D26">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4378" w:type="dxa"/>
            <w:shd w:val="clear" w:color="auto" w:fill="auto"/>
          </w:tcPr>
          <w:p w14:paraId="2C8FA06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B360D2" w:rsidRPr="0064046A" w14:paraId="5769425F" w14:textId="77777777" w:rsidTr="00A73D26">
        <w:trPr>
          <w:trHeight w:val="1087"/>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C6A8A2" w14:textId="77777777" w:rsidR="00B360D2" w:rsidRPr="0064046A" w:rsidRDefault="00B360D2" w:rsidP="00A73D26">
            <w:pPr>
              <w:jc w:val="left"/>
              <w:rPr>
                <w:b/>
              </w:rPr>
            </w:pPr>
            <w:r w:rsidRPr="0064046A">
              <w:rPr>
                <w:b/>
              </w:rPr>
              <w:t>"Grid Code"</w:t>
            </w:r>
          </w:p>
        </w:tc>
        <w:tc>
          <w:tcPr>
            <w:tcW w:w="4378" w:type="dxa"/>
            <w:shd w:val="clear" w:color="auto" w:fill="auto"/>
          </w:tcPr>
          <w:p w14:paraId="0A4014C3" w14:textId="0DFC8A3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781833" w:rsidRPr="0064046A" w14:paraId="5A0E37D0" w14:textId="77777777" w:rsidTr="00A73D26">
        <w:trPr>
          <w:cnfStyle w:val="000000100000" w:firstRow="0" w:lastRow="0" w:firstColumn="0" w:lastColumn="0" w:oddVBand="0" w:evenVBand="0" w:oddHBand="1" w:evenHBand="0" w:firstRowFirstColumn="0" w:firstRowLastColumn="0" w:lastRowFirstColumn="0" w:lastRowLastColumn="0"/>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D2F51D" w14:textId="13C3597F" w:rsidR="00781833" w:rsidRDefault="00781833" w:rsidP="00A73D26">
            <w:pPr>
              <w:jc w:val="left"/>
              <w:rPr>
                <w:b/>
              </w:rPr>
            </w:pPr>
            <w:r>
              <w:rPr>
                <w:b/>
              </w:rPr>
              <w:t>“Grid Interface Data File Structure” (GIDFS)</w:t>
            </w:r>
          </w:p>
        </w:tc>
        <w:tc>
          <w:tcPr>
            <w:tcW w:w="4378" w:type="dxa"/>
            <w:shd w:val="clear" w:color="auto" w:fill="auto"/>
          </w:tcPr>
          <w:p w14:paraId="12121076" w14:textId="484D0BE4" w:rsidR="00781833" w:rsidRDefault="00781833" w:rsidP="00A73D26">
            <w:pPr>
              <w:cnfStyle w:val="000000100000" w:firstRow="0" w:lastRow="0" w:firstColumn="0" w:lastColumn="0" w:oddVBand="0" w:evenVBand="0" w:oddHBand="1" w:evenHBand="0" w:firstRowFirstColumn="0" w:firstRowLastColumn="0" w:lastRowFirstColumn="0" w:lastRowLastColumn="0"/>
              <w:rPr>
                <w:rFonts w:cs="Arial"/>
                <w:lang w:eastAsia="en-GB"/>
              </w:rPr>
            </w:pPr>
            <w:r w:rsidRPr="000F3B9B">
              <w:rPr>
                <w:rFonts w:cs="Arial"/>
                <w:lang w:eastAsia="en-GB"/>
              </w:rPr>
              <w:t>Statement structure populated by the CATO to demonstrate full compliance to the STC and other industry codes</w:t>
            </w:r>
          </w:p>
        </w:tc>
      </w:tr>
      <w:tr w:rsidR="00B360D2" w:rsidRPr="0064046A" w14:paraId="7294F632" w14:textId="77777777" w:rsidTr="00A73D26">
        <w:trPr>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2425ED" w14:textId="77777777" w:rsidR="00B360D2" w:rsidRPr="0064046A" w:rsidRDefault="00B360D2" w:rsidP="00A73D26">
            <w:pPr>
              <w:jc w:val="left"/>
              <w:rPr>
                <w:b/>
              </w:rPr>
            </w:pPr>
            <w:r>
              <w:rPr>
                <w:b/>
              </w:rPr>
              <w:t>"Grid Supply Point</w:t>
            </w:r>
            <w:r w:rsidRPr="0064046A">
              <w:rPr>
                <w:b/>
              </w:rPr>
              <w:t>"</w:t>
            </w:r>
          </w:p>
        </w:tc>
        <w:tc>
          <w:tcPr>
            <w:tcW w:w="4378" w:type="dxa"/>
            <w:shd w:val="clear" w:color="auto" w:fill="auto"/>
          </w:tcPr>
          <w:p w14:paraId="11CFF920" w14:textId="77777777" w:rsidR="00B360D2" w:rsidRPr="0021491F"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as defined in the CUSC;</w:t>
            </w:r>
          </w:p>
        </w:tc>
      </w:tr>
      <w:tr w:rsidR="00B360D2" w:rsidRPr="0064046A" w14:paraId="3796D5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B5D77F" w14:textId="77777777" w:rsidR="00B360D2" w:rsidRPr="0064046A" w:rsidRDefault="00B360D2" w:rsidP="00A73D26">
            <w:pPr>
              <w:jc w:val="left"/>
              <w:rPr>
                <w:b/>
              </w:rPr>
            </w:pPr>
            <w:r>
              <w:rPr>
                <w:b/>
              </w:rPr>
              <w:t>Group</w:t>
            </w:r>
          </w:p>
        </w:tc>
        <w:tc>
          <w:tcPr>
            <w:tcW w:w="4378" w:type="dxa"/>
            <w:shd w:val="clear" w:color="auto" w:fill="auto"/>
          </w:tcPr>
          <w:p w14:paraId="7618FC6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B360D2" w:rsidRPr="0064046A" w14:paraId="4C4985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8A7030" w14:textId="77777777" w:rsidR="00B360D2" w:rsidRPr="0064046A" w:rsidRDefault="00B360D2" w:rsidP="00A73D26">
            <w:pPr>
              <w:jc w:val="left"/>
              <w:rPr>
                <w:b/>
              </w:rPr>
            </w:pPr>
            <w:r w:rsidRPr="0064046A">
              <w:rPr>
                <w:b/>
              </w:rPr>
              <w:t>"High Voltage" or "HV"</w:t>
            </w:r>
          </w:p>
        </w:tc>
        <w:tc>
          <w:tcPr>
            <w:tcW w:w="4378" w:type="dxa"/>
            <w:shd w:val="clear" w:color="auto" w:fill="auto"/>
          </w:tcPr>
          <w:p w14:paraId="49FEBA9A"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F5D325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98499B" w14:textId="77777777" w:rsidR="00B360D2" w:rsidRPr="0064046A" w:rsidRDefault="00B360D2" w:rsidP="00A73D26">
            <w:pPr>
              <w:jc w:val="left"/>
              <w:rPr>
                <w:b/>
              </w:rPr>
            </w:pPr>
            <w:r>
              <w:rPr>
                <w:b/>
              </w:rPr>
              <w:t>“HDVC System”</w:t>
            </w:r>
          </w:p>
        </w:tc>
        <w:tc>
          <w:tcPr>
            <w:tcW w:w="4378" w:type="dxa"/>
            <w:shd w:val="clear" w:color="auto" w:fill="auto"/>
          </w:tcPr>
          <w:p w14:paraId="5C4C8A2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6963EC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11F94" w14:textId="77777777" w:rsidR="00B360D2" w:rsidRPr="0064046A" w:rsidRDefault="00B360D2" w:rsidP="00A73D26">
            <w:pPr>
              <w:jc w:val="left"/>
              <w:rPr>
                <w:b/>
              </w:rPr>
            </w:pPr>
            <w:r w:rsidRPr="0064046A">
              <w:rPr>
                <w:b/>
              </w:rPr>
              <w:t>"Implementation Date"</w:t>
            </w:r>
          </w:p>
        </w:tc>
        <w:tc>
          <w:tcPr>
            <w:tcW w:w="4378" w:type="dxa"/>
            <w:shd w:val="clear" w:color="auto" w:fill="auto"/>
          </w:tcPr>
          <w:p w14:paraId="6A0540D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B360D2" w:rsidRPr="0064046A" w14:paraId="1ADD364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F3C9CA" w14:textId="77777777" w:rsidR="00B360D2" w:rsidRPr="0064046A" w:rsidRDefault="00B360D2" w:rsidP="00A73D26">
            <w:pPr>
              <w:jc w:val="left"/>
              <w:rPr>
                <w:b/>
              </w:rPr>
            </w:pPr>
            <w:r w:rsidRPr="0064046A">
              <w:rPr>
                <w:b/>
              </w:rPr>
              <w:t>"Implementation Dispute"</w:t>
            </w:r>
          </w:p>
        </w:tc>
        <w:tc>
          <w:tcPr>
            <w:tcW w:w="4378" w:type="dxa"/>
            <w:shd w:val="clear" w:color="auto" w:fill="auto"/>
          </w:tcPr>
          <w:p w14:paraId="1F910E4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caps/>
              </w:rPr>
            </w:pPr>
            <w:r w:rsidRPr="0064046A">
              <w:t>as defined in Section H, paragraph 4.6;</w:t>
            </w:r>
          </w:p>
        </w:tc>
      </w:tr>
      <w:tr w:rsidR="00B360D2" w:rsidRPr="0064046A" w14:paraId="30EF51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77E0AA" w14:textId="77777777" w:rsidR="00B360D2" w:rsidRPr="0064046A" w:rsidRDefault="00B360D2" w:rsidP="00A73D26">
            <w:pPr>
              <w:jc w:val="left"/>
              <w:rPr>
                <w:b/>
              </w:rPr>
            </w:pPr>
            <w:r w:rsidRPr="0064046A">
              <w:rPr>
                <w:b/>
              </w:rPr>
              <w:t>"Increasing User"</w:t>
            </w:r>
          </w:p>
        </w:tc>
        <w:tc>
          <w:tcPr>
            <w:tcW w:w="4378" w:type="dxa"/>
            <w:shd w:val="clear" w:color="auto" w:fill="auto"/>
          </w:tcPr>
          <w:p w14:paraId="18F2AD4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User considering an increase in their TEC as a direct result of a reduction in the Decreasing User’s TEC as part of a TEC Trade;</w:t>
            </w:r>
          </w:p>
        </w:tc>
      </w:tr>
      <w:tr w:rsidR="00B360D2" w:rsidRPr="0064046A" w14:paraId="77A0626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07C62F" w14:textId="77777777" w:rsidR="00B360D2" w:rsidRPr="0064046A" w:rsidRDefault="00B360D2" w:rsidP="00A73D26">
            <w:pPr>
              <w:jc w:val="left"/>
              <w:rPr>
                <w:b/>
              </w:rPr>
            </w:pPr>
            <w:r w:rsidRPr="0064046A">
              <w:rPr>
                <w:b/>
              </w:rPr>
              <w:lastRenderedPageBreak/>
              <w:t>"Independent Engineer"</w:t>
            </w:r>
          </w:p>
        </w:tc>
        <w:tc>
          <w:tcPr>
            <w:tcW w:w="4378" w:type="dxa"/>
            <w:shd w:val="clear" w:color="auto" w:fill="auto"/>
          </w:tcPr>
          <w:p w14:paraId="0D4AF48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engineer specified as such in a TO Construction Agreement.  Provided that:</w:t>
            </w:r>
          </w:p>
          <w:p w14:paraId="0F94D29E" w14:textId="77777777" w:rsidR="00B360D2" w:rsidRPr="0064046A" w:rsidRDefault="00B360D2" w:rsidP="00A73D26">
            <w:pPr>
              <w:tabs>
                <w:tab w:val="left" w:pos="742"/>
              </w:tabs>
              <w:ind w:left="459" w:hanging="459"/>
              <w:cnfStyle w:val="000000100000" w:firstRow="0" w:lastRow="0" w:firstColumn="0" w:lastColumn="0" w:oddVBand="0" w:evenVBand="0" w:oddHBand="1" w:evenHBand="0" w:firstRowFirstColumn="0" w:firstRowLastColumn="0" w:lastRowFirstColumn="0" w:lastRowLastColumn="0"/>
            </w:pPr>
            <w:r w:rsidRPr="0064046A">
              <w:t>(a)</w:t>
            </w:r>
            <w:r w:rsidRPr="0064046A">
              <w:tab/>
              <w:t>where the Parties to the TO Construction Agreement fail to agree on a suitable engineer within 120 days of the date of the TO Construction Agreement; or</w:t>
            </w:r>
          </w:p>
          <w:p w14:paraId="5B60A182" w14:textId="77777777" w:rsidR="00B360D2" w:rsidRPr="0064046A" w:rsidRDefault="00B360D2" w:rsidP="00A73D26">
            <w:pPr>
              <w:ind w:left="459" w:hanging="459"/>
              <w:cnfStyle w:val="000000100000" w:firstRow="0" w:lastRow="0" w:firstColumn="0" w:lastColumn="0" w:oddVBand="0" w:evenVBand="0" w:oddHBand="1" w:evenHBand="0" w:firstRowFirstColumn="0" w:firstRowLastColumn="0" w:lastRowFirstColumn="0" w:lastRowLastColumn="0"/>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B360D2" w:rsidRPr="0064046A" w:rsidRDefault="00B360D2" w:rsidP="00A73D26">
            <w:pPr>
              <w:tabs>
                <w:tab w:val="left" w:pos="600"/>
              </w:tabs>
              <w:cnfStyle w:val="000000100000" w:firstRow="0" w:lastRow="0" w:firstColumn="0" w:lastColumn="0" w:oddVBand="0" w:evenVBand="0" w:oddHBand="1" w:evenHBand="0" w:firstRowFirstColumn="0" w:firstRowLastColumn="0" w:lastRowFirstColumn="0" w:lastRowLastColumn="0"/>
              <w:rPr>
                <w:b/>
              </w:rPr>
            </w:pPr>
            <w:r w:rsidRPr="0064046A">
              <w:t xml:space="preserve">then such engineer as the President of the Institution of Electrical Engineers shall, on the application of either Party, nominate shall be the Independent Engineer.    </w:t>
            </w:r>
          </w:p>
        </w:tc>
      </w:tr>
      <w:tr w:rsidR="00B360D2" w:rsidRPr="0064046A" w14:paraId="5100A73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23057A" w14:textId="6F9E2B55" w:rsidR="00B360D2" w:rsidRPr="00527E04" w:rsidRDefault="00B360D2" w:rsidP="00A73D26">
            <w:pPr>
              <w:jc w:val="left"/>
              <w:rPr>
                <w:b/>
              </w:rPr>
            </w:pPr>
            <w:r w:rsidRPr="00527E04">
              <w:rPr>
                <w:b/>
                <w:bCs/>
              </w:rPr>
              <w:t>“Information Request Notice”</w:t>
            </w:r>
          </w:p>
        </w:tc>
        <w:tc>
          <w:tcPr>
            <w:tcW w:w="4378" w:type="dxa"/>
            <w:shd w:val="clear" w:color="auto" w:fill="auto"/>
          </w:tcPr>
          <w:p w14:paraId="3595DB09" w14:textId="2C4EE4A1" w:rsidR="00B360D2" w:rsidRPr="00527E04" w:rsidRDefault="00B360D2" w:rsidP="00A73D26">
            <w:pPr>
              <w:cnfStyle w:val="000000000000" w:firstRow="0" w:lastRow="0" w:firstColumn="0" w:lastColumn="0" w:oddVBand="0" w:evenVBand="0" w:oddHBand="0" w:evenHBand="0" w:firstRowFirstColumn="0" w:firstRowLastColumn="0" w:lastRowFirstColumn="0" w:lastRowLastColumn="0"/>
            </w:pPr>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B360D2" w:rsidRPr="0064046A" w14:paraId="4F6ED2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B03FA1" w14:textId="60D1E914" w:rsidR="00B360D2" w:rsidRPr="00527E04" w:rsidRDefault="00B360D2" w:rsidP="00A73D26">
            <w:pPr>
              <w:jc w:val="left"/>
              <w:rPr>
                <w:b/>
                <w:bCs/>
              </w:rPr>
            </w:pPr>
            <w:r w:rsidRPr="00527E04">
              <w:rPr>
                <w:b/>
                <w:bCs/>
              </w:rPr>
              <w:t>“Information Request Statement”</w:t>
            </w:r>
          </w:p>
        </w:tc>
        <w:tc>
          <w:tcPr>
            <w:tcW w:w="4378" w:type="dxa"/>
            <w:shd w:val="clear" w:color="auto" w:fill="auto"/>
          </w:tcPr>
          <w:p w14:paraId="6985DCA7" w14:textId="69A5B201" w:rsidR="00B360D2" w:rsidRPr="00527E04" w:rsidRDefault="00B360D2" w:rsidP="00A73D26">
            <w:pPr>
              <w:cnfStyle w:val="000000100000" w:firstRow="0" w:lastRow="0" w:firstColumn="0" w:lastColumn="0" w:oddVBand="0" w:evenVBand="0" w:oddHBand="1" w:evenHBand="0" w:firstRowFirstColumn="0" w:firstRowLastColumn="0" w:lastRowFirstColumn="0" w:lastRowLastColumn="0"/>
            </w:pPr>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B360D2" w:rsidRPr="0064046A" w14:paraId="1DAADA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EC68A1" w14:textId="77777777" w:rsidR="00B360D2" w:rsidRPr="0064046A" w:rsidRDefault="00B360D2" w:rsidP="00A73D26">
            <w:pPr>
              <w:jc w:val="left"/>
              <w:rPr>
                <w:b/>
              </w:rPr>
            </w:pPr>
            <w:r w:rsidRPr="0064046A">
              <w:rPr>
                <w:b/>
              </w:rPr>
              <w:t xml:space="preserve">"Intellectual Property Rights" </w:t>
            </w:r>
          </w:p>
        </w:tc>
        <w:tc>
          <w:tcPr>
            <w:tcW w:w="4378" w:type="dxa"/>
            <w:shd w:val="clear" w:color="auto" w:fill="auto"/>
          </w:tcPr>
          <w:p w14:paraId="2E76C68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w:t>
            </w:r>
            <w:r w:rsidRPr="0064046A">
              <w:lastRenderedPageBreak/>
              <w:t>similar effect to any of the same which may subsist anywhere in the world;</w:t>
            </w:r>
          </w:p>
        </w:tc>
      </w:tr>
      <w:tr w:rsidR="00B360D2" w:rsidRPr="0064046A" w14:paraId="057E4B1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9E4EB4" w14:textId="77777777" w:rsidR="00B360D2" w:rsidRPr="0064046A" w:rsidRDefault="00B360D2" w:rsidP="00A73D26">
            <w:pPr>
              <w:jc w:val="left"/>
              <w:rPr>
                <w:b/>
              </w:rPr>
            </w:pPr>
            <w:r w:rsidRPr="0064046A">
              <w:lastRenderedPageBreak/>
              <w:t>“</w:t>
            </w:r>
            <w:r w:rsidRPr="0064046A">
              <w:rPr>
                <w:b/>
              </w:rPr>
              <w:t>Interface Point</w:t>
            </w:r>
            <w:r w:rsidRPr="0064046A">
              <w:t>”</w:t>
            </w:r>
          </w:p>
        </w:tc>
        <w:tc>
          <w:tcPr>
            <w:tcW w:w="4378" w:type="dxa"/>
            <w:shd w:val="clear" w:color="auto" w:fill="auto"/>
          </w:tcPr>
          <w:p w14:paraId="5A3E32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the context admits or requires either; </w:t>
            </w:r>
          </w:p>
          <w:p w14:paraId="1F27DDF1" w14:textId="77777777" w:rsidR="00B360D2" w:rsidRPr="0064046A" w:rsidRDefault="00B360D2" w:rsidP="00A73D26">
            <w:pPr>
              <w:numPr>
                <w:ilvl w:val="0"/>
                <w:numId w:val="18"/>
              </w:numPr>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Transmission System, or</w:t>
            </w:r>
          </w:p>
          <w:p w14:paraId="577A2F88" w14:textId="77777777" w:rsidR="00B360D2" w:rsidRPr="0064046A" w:rsidRDefault="00B360D2" w:rsidP="00A73D26">
            <w:pPr>
              <w:numPr>
                <w:ilvl w:val="0"/>
                <w:numId w:val="18"/>
              </w:numPr>
              <w:tabs>
                <w:tab w:val="left" w:pos="387"/>
              </w:tabs>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Distribution System;</w:t>
            </w:r>
          </w:p>
        </w:tc>
      </w:tr>
      <w:tr w:rsidR="00B360D2" w:rsidRPr="0064046A" w14:paraId="062DD25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13DDFD" w14:textId="77777777" w:rsidR="00B360D2" w:rsidRPr="0064046A" w:rsidRDefault="00B360D2" w:rsidP="00A73D26">
            <w:pPr>
              <w:jc w:val="left"/>
              <w:rPr>
                <w:b/>
              </w:rPr>
            </w:pPr>
            <w:r w:rsidRPr="0064046A">
              <w:t>“</w:t>
            </w:r>
            <w:r w:rsidRPr="0064046A">
              <w:rPr>
                <w:b/>
              </w:rPr>
              <w:t>Interface Point Capacity</w:t>
            </w:r>
            <w:r w:rsidRPr="0064046A">
              <w:t>”</w:t>
            </w:r>
          </w:p>
        </w:tc>
        <w:tc>
          <w:tcPr>
            <w:tcW w:w="4378" w:type="dxa"/>
            <w:shd w:val="clear" w:color="auto" w:fill="auto"/>
          </w:tcPr>
          <w:p w14:paraId="6A381FEE" w14:textId="77777777"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the maximum amount of Active Power transferable at the Interface Point as declared by an Offshore Transmission Owner, expressed in whole MW;</w:t>
            </w:r>
          </w:p>
        </w:tc>
      </w:tr>
      <w:tr w:rsidR="00B360D2" w:rsidRPr="0064046A" w14:paraId="7E0F55E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EA33A3" w14:textId="77777777" w:rsidR="00B360D2" w:rsidRPr="0064046A" w:rsidRDefault="00B360D2" w:rsidP="00A73D26">
            <w:pPr>
              <w:jc w:val="left"/>
              <w:rPr>
                <w:b/>
              </w:rPr>
            </w:pPr>
            <w:r w:rsidRPr="0064046A">
              <w:rPr>
                <w:b/>
              </w:rPr>
              <w:t>“Interim Operational Notification”</w:t>
            </w:r>
          </w:p>
        </w:tc>
        <w:tc>
          <w:tcPr>
            <w:tcW w:w="4378" w:type="dxa"/>
            <w:shd w:val="clear" w:color="auto" w:fill="auto"/>
          </w:tcPr>
          <w:p w14:paraId="01CBAF43" w14:textId="464DA7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Certification issued by </w:t>
            </w:r>
            <w:r>
              <w:t>The Company</w:t>
            </w:r>
            <w:r w:rsidRPr="0064046A">
              <w:t xml:space="preserve"> to the User from time to time to allow the User Equipment to be, or remain, synchronised.</w:t>
            </w:r>
          </w:p>
        </w:tc>
      </w:tr>
      <w:tr w:rsidR="00B360D2" w:rsidRPr="0064046A" w14:paraId="2096E4D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9FBBE" w14:textId="77777777" w:rsidR="00B360D2" w:rsidRPr="0064046A" w:rsidRDefault="00B360D2" w:rsidP="00A73D26">
            <w:pPr>
              <w:jc w:val="left"/>
              <w:rPr>
                <w:b/>
              </w:rPr>
            </w:pPr>
            <w:r w:rsidRPr="0064046A">
              <w:rPr>
                <w:b/>
              </w:rPr>
              <w:t>"Interconnector"</w:t>
            </w:r>
          </w:p>
        </w:tc>
        <w:tc>
          <w:tcPr>
            <w:tcW w:w="4378" w:type="dxa"/>
            <w:shd w:val="clear" w:color="auto" w:fill="auto"/>
          </w:tcPr>
          <w:p w14:paraId="02EB869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BSC as at the Code Effective Date;</w:t>
            </w:r>
          </w:p>
        </w:tc>
      </w:tr>
      <w:tr w:rsidR="00B360D2" w:rsidRPr="0064046A" w14:paraId="4B00B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BB82" w14:textId="77777777" w:rsidR="00B360D2" w:rsidRPr="0064046A" w:rsidRDefault="00B360D2" w:rsidP="00A73D26">
            <w:pPr>
              <w:jc w:val="left"/>
              <w:rPr>
                <w:b/>
              </w:rPr>
            </w:pPr>
            <w:r w:rsidRPr="0064046A">
              <w:rPr>
                <w:b/>
              </w:rPr>
              <w:t>"Interface Agreement"</w:t>
            </w:r>
          </w:p>
        </w:tc>
        <w:tc>
          <w:tcPr>
            <w:tcW w:w="4378" w:type="dxa"/>
            <w:shd w:val="clear" w:color="auto" w:fill="auto"/>
          </w:tcPr>
          <w:p w14:paraId="172A40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B360D2" w:rsidRPr="0064046A" w14:paraId="0392DC0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2EE24" w14:textId="77777777" w:rsidR="00B360D2" w:rsidRPr="0064046A" w:rsidRDefault="00B360D2" w:rsidP="00A73D26">
            <w:pPr>
              <w:jc w:val="left"/>
              <w:rPr>
                <w:b/>
              </w:rPr>
            </w:pPr>
            <w:r w:rsidRPr="0064046A">
              <w:t>“</w:t>
            </w:r>
            <w:r w:rsidRPr="0064046A">
              <w:rPr>
                <w:b/>
              </w:rPr>
              <w:t>Intermittent Power Source</w:t>
            </w:r>
            <w:r w:rsidRPr="0064046A">
              <w:t>”</w:t>
            </w:r>
          </w:p>
        </w:tc>
        <w:tc>
          <w:tcPr>
            <w:tcW w:w="4378" w:type="dxa"/>
            <w:shd w:val="clear" w:color="auto" w:fill="auto"/>
          </w:tcPr>
          <w:p w14:paraId="20C6BECF"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5E73EC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1091D3" w14:textId="77777777" w:rsidR="00B360D2" w:rsidRPr="0064046A" w:rsidRDefault="00B360D2" w:rsidP="00A73D26">
            <w:pPr>
              <w:jc w:val="left"/>
              <w:rPr>
                <w:b/>
                <w:bCs/>
              </w:rPr>
            </w:pPr>
            <w:r w:rsidRPr="0064046A">
              <w:rPr>
                <w:b/>
                <w:bCs/>
              </w:rPr>
              <w:t>“Interruption”</w:t>
            </w:r>
          </w:p>
        </w:tc>
        <w:tc>
          <w:tcPr>
            <w:tcW w:w="4378" w:type="dxa"/>
            <w:shd w:val="clear" w:color="auto" w:fill="auto"/>
          </w:tcPr>
          <w:p w14:paraId="7AB720D8"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23BB73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35D96" w14:textId="77777777" w:rsidR="00B360D2" w:rsidRPr="0064046A" w:rsidRDefault="00B360D2" w:rsidP="00A73D26">
            <w:pPr>
              <w:jc w:val="left"/>
              <w:rPr>
                <w:b/>
                <w:bCs/>
              </w:rPr>
            </w:pPr>
            <w:r w:rsidRPr="0064046A">
              <w:rPr>
                <w:b/>
                <w:bCs/>
              </w:rPr>
              <w:t>“Interruption Charges”</w:t>
            </w:r>
          </w:p>
        </w:tc>
        <w:tc>
          <w:tcPr>
            <w:tcW w:w="4378" w:type="dxa"/>
            <w:shd w:val="clear" w:color="auto" w:fill="auto"/>
          </w:tcPr>
          <w:p w14:paraId="5369FA7D" w14:textId="4483E163" w:rsidR="00B360D2" w:rsidRPr="0064046A" w:rsidRDefault="00B360D2" w:rsidP="00A73D26">
            <w:pPr>
              <w:tabs>
                <w:tab w:val="left" w:pos="1985"/>
              </w:tabs>
              <w:ind w:left="34" w:hanging="34"/>
              <w:cnfStyle w:val="000000000000" w:firstRow="0" w:lastRow="0" w:firstColumn="0" w:lastColumn="0" w:oddVBand="0" w:evenVBand="0" w:oddHBand="0" w:evenHBand="0" w:firstRowFirstColumn="0" w:firstRowLastColumn="0" w:lastRowFirstColumn="0" w:lastRowLastColumn="0"/>
            </w:pPr>
            <w:r w:rsidRPr="0064046A">
              <w:t xml:space="preserve">The charges to be paid by the relevant Transmission Owner to </w:t>
            </w:r>
            <w:r>
              <w:t>The Company</w:t>
            </w:r>
            <w:r w:rsidRPr="0064046A">
              <w:t>, as determined in accordance with Schedule Ten Part Four;</w:t>
            </w:r>
          </w:p>
        </w:tc>
      </w:tr>
      <w:tr w:rsidR="00B360D2" w:rsidRPr="0064046A" w14:paraId="2EBC41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951FE74" w14:textId="77777777" w:rsidR="00B360D2" w:rsidRPr="0064046A" w:rsidRDefault="00B360D2" w:rsidP="00A73D26">
            <w:pPr>
              <w:jc w:val="left"/>
              <w:rPr>
                <w:b/>
                <w:bCs/>
              </w:rPr>
            </w:pPr>
            <w:r w:rsidRPr="0064046A">
              <w:rPr>
                <w:b/>
                <w:bCs/>
              </w:rPr>
              <w:t>“Interruption Period”</w:t>
            </w:r>
          </w:p>
        </w:tc>
        <w:tc>
          <w:tcPr>
            <w:tcW w:w="4378" w:type="dxa"/>
            <w:shd w:val="clear" w:color="auto" w:fill="auto"/>
          </w:tcPr>
          <w:p w14:paraId="099B87FA" w14:textId="77777777" w:rsidR="00B360D2" w:rsidRPr="0064046A" w:rsidRDefault="00B360D2" w:rsidP="00A73D26">
            <w:pPr>
              <w:tabs>
                <w:tab w:val="left" w:pos="1985"/>
              </w:tabs>
              <w:ind w:left="34" w:hanging="34"/>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60B8B72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A0134" w14:textId="77777777" w:rsidR="00B360D2" w:rsidRPr="0064046A" w:rsidRDefault="00B360D2" w:rsidP="00A73D26">
            <w:pPr>
              <w:jc w:val="left"/>
              <w:rPr>
                <w:b/>
              </w:rPr>
            </w:pPr>
            <w:r w:rsidRPr="0064046A">
              <w:rPr>
                <w:b/>
              </w:rPr>
              <w:t xml:space="preserve">"Investigation Party" </w:t>
            </w:r>
          </w:p>
        </w:tc>
        <w:tc>
          <w:tcPr>
            <w:tcW w:w="4378" w:type="dxa"/>
            <w:shd w:val="clear" w:color="auto" w:fill="auto"/>
          </w:tcPr>
          <w:p w14:paraId="717CEDB9"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C, Part Three, sub-paragraph 4.2.1;</w:t>
            </w:r>
          </w:p>
        </w:tc>
      </w:tr>
      <w:tr w:rsidR="00B360D2" w:rsidRPr="0064046A" w14:paraId="347ABF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5686F8" w14:textId="77777777" w:rsidR="00B360D2" w:rsidRPr="0064046A" w:rsidRDefault="00B360D2" w:rsidP="00A73D26">
            <w:pPr>
              <w:jc w:val="left"/>
              <w:rPr>
                <w:b/>
              </w:rPr>
            </w:pPr>
            <w:r w:rsidRPr="0064046A">
              <w:rPr>
                <w:b/>
              </w:rPr>
              <w:t>"Isolation"</w:t>
            </w:r>
          </w:p>
        </w:tc>
        <w:tc>
          <w:tcPr>
            <w:tcW w:w="4378" w:type="dxa"/>
            <w:shd w:val="clear" w:color="auto" w:fill="auto"/>
          </w:tcPr>
          <w:p w14:paraId="778495FB"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2AAA99F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CF10A5" w14:textId="315D9CDC" w:rsidR="00B360D2" w:rsidRPr="0064046A" w:rsidRDefault="00B360D2" w:rsidP="00A73D26">
            <w:pPr>
              <w:jc w:val="left"/>
              <w:rPr>
                <w:b/>
              </w:rPr>
            </w:pPr>
            <w:r w:rsidRPr="005038FA">
              <w:rPr>
                <w:b/>
                <w:bCs/>
              </w:rPr>
              <w:lastRenderedPageBreak/>
              <w:t>“ISOP”</w:t>
            </w:r>
          </w:p>
        </w:tc>
        <w:tc>
          <w:tcPr>
            <w:tcW w:w="4378" w:type="dxa"/>
            <w:shd w:val="clear" w:color="auto" w:fill="auto"/>
          </w:tcPr>
          <w:p w14:paraId="33BE680D" w14:textId="36B99B26" w:rsidR="00B360D2" w:rsidRPr="00527E04"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B360D2" w:rsidRPr="0064046A" w14:paraId="7A8D591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A6B62" w14:textId="77777777" w:rsidR="00B360D2" w:rsidRPr="0064046A" w:rsidRDefault="00B360D2" w:rsidP="00A73D26">
            <w:pPr>
              <w:jc w:val="left"/>
              <w:rPr>
                <w:b/>
              </w:rPr>
            </w:pPr>
            <w:r w:rsidRPr="0064046A">
              <w:rPr>
                <w:b/>
              </w:rPr>
              <w:t>"Joint Investigation"</w:t>
            </w:r>
          </w:p>
        </w:tc>
        <w:tc>
          <w:tcPr>
            <w:tcW w:w="4378" w:type="dxa"/>
            <w:shd w:val="clear" w:color="auto" w:fill="auto"/>
          </w:tcPr>
          <w:p w14:paraId="64967181" w14:textId="77777777" w:rsidR="00B360D2" w:rsidRPr="00527E04"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B360D2" w:rsidRPr="0064046A" w14:paraId="12F88EC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B66D00" w14:textId="569BF9B8" w:rsidR="00B360D2" w:rsidRPr="0064046A" w:rsidRDefault="00B360D2" w:rsidP="00A73D26">
            <w:pPr>
              <w:jc w:val="left"/>
              <w:rPr>
                <w:b/>
              </w:rPr>
            </w:pPr>
            <w:r w:rsidRPr="0064046A">
              <w:rPr>
                <w:b/>
              </w:rPr>
              <w:t>"Joint Project Party"</w:t>
            </w:r>
          </w:p>
        </w:tc>
        <w:tc>
          <w:tcPr>
            <w:tcW w:w="4378" w:type="dxa"/>
            <w:shd w:val="clear" w:color="auto" w:fill="auto"/>
          </w:tcPr>
          <w:p w14:paraId="39808845" w14:textId="6D6AD14A"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D, Part Two, paragraph 8.1;</w:t>
            </w:r>
          </w:p>
        </w:tc>
      </w:tr>
      <w:tr w:rsidR="00B360D2" w:rsidRPr="0064046A" w14:paraId="0676B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EA767E" w14:textId="77777777" w:rsidR="00B360D2" w:rsidRDefault="00B360D2" w:rsidP="00A73D26">
            <w:pPr>
              <w:jc w:val="left"/>
              <w:rPr>
                <w:b/>
              </w:rPr>
            </w:pPr>
            <w:r w:rsidRPr="0064046A">
              <w:rPr>
                <w:b/>
              </w:rPr>
              <w:t>“Key Outage Proposal”</w:t>
            </w:r>
          </w:p>
          <w:p w14:paraId="43D09557" w14:textId="77777777" w:rsidR="00B360D2" w:rsidRDefault="00B360D2" w:rsidP="00A73D26">
            <w:pPr>
              <w:jc w:val="left"/>
              <w:rPr>
                <w:b/>
              </w:rPr>
            </w:pPr>
          </w:p>
          <w:p w14:paraId="357B7E60" w14:textId="77777777" w:rsidR="00B360D2" w:rsidRDefault="00B360D2" w:rsidP="00A73D26">
            <w:pPr>
              <w:jc w:val="left"/>
              <w:rPr>
                <w:b/>
              </w:rPr>
            </w:pPr>
          </w:p>
          <w:p w14:paraId="5DAC081B" w14:textId="0132461D" w:rsidR="00B360D2" w:rsidRPr="0064046A" w:rsidRDefault="00B360D2" w:rsidP="00A73D26">
            <w:pPr>
              <w:jc w:val="left"/>
              <w:rPr>
                <w:b/>
              </w:rPr>
            </w:pPr>
          </w:p>
        </w:tc>
        <w:tc>
          <w:tcPr>
            <w:tcW w:w="4378" w:type="dxa"/>
            <w:shd w:val="clear" w:color="auto" w:fill="auto"/>
          </w:tcPr>
          <w:p w14:paraId="4AF3CFC6" w14:textId="32BB7E80"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D54FC4" w:rsidRPr="0064046A" w14:paraId="6E51554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BD4810" w14:textId="77777777" w:rsidR="00D54FC4" w:rsidRDefault="00D54FC4" w:rsidP="00A73D26">
            <w:pPr>
              <w:spacing w:after="0"/>
              <w:jc w:val="left"/>
              <w:rPr>
                <w:b/>
                <w:lang w:val="en-US"/>
              </w:rPr>
            </w:pPr>
            <w:r>
              <w:rPr>
                <w:b/>
                <w:lang w:val="en-US"/>
              </w:rPr>
              <w:t>“Lead Parties”</w:t>
            </w:r>
          </w:p>
          <w:p w14:paraId="33B658BC" w14:textId="77777777" w:rsidR="00D54FC4" w:rsidRPr="00BB6DD4" w:rsidRDefault="00D54FC4" w:rsidP="00A73D26">
            <w:pPr>
              <w:jc w:val="left"/>
              <w:rPr>
                <w:b/>
                <w:lang w:val="en-US"/>
              </w:rPr>
            </w:pPr>
          </w:p>
        </w:tc>
        <w:tc>
          <w:tcPr>
            <w:tcW w:w="4378" w:type="dxa"/>
            <w:shd w:val="clear" w:color="auto" w:fill="auto"/>
          </w:tcPr>
          <w:p w14:paraId="7576EC3A" w14:textId="44C14462" w:rsidR="00D54FC4" w:rsidRPr="2F592808" w:rsidRDefault="00D54FC4" w:rsidP="00A73D26">
            <w:pPr>
              <w:spacing w:after="0" w:line="240" w:lineRule="atLeast"/>
              <w:cnfStyle w:val="000000000000" w:firstRow="0" w:lastRow="0" w:firstColumn="0" w:lastColumn="0" w:oddVBand="0" w:evenVBand="0" w:oddHBand="0" w:evenHBand="0" w:firstRowFirstColumn="0" w:firstRowLastColumn="0" w:lastRowFirstColumn="0" w:lastRowLastColumn="0"/>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D54FC4" w:rsidRPr="0064046A" w14:paraId="577539F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EF6CF" w14:textId="46DBC7E2" w:rsidR="00D54FC4" w:rsidRPr="00BB6DD4" w:rsidRDefault="00D54FC4" w:rsidP="00A73D26">
            <w:pPr>
              <w:jc w:val="left"/>
              <w:rPr>
                <w:b/>
                <w:lang w:val="en-US"/>
              </w:rPr>
            </w:pPr>
            <w:r>
              <w:rPr>
                <w:b/>
                <w:lang w:val="en-US"/>
              </w:rPr>
              <w:t>“Lead Person”</w:t>
            </w:r>
          </w:p>
        </w:tc>
        <w:tc>
          <w:tcPr>
            <w:tcW w:w="4378" w:type="dxa"/>
            <w:shd w:val="clear" w:color="auto" w:fill="auto"/>
          </w:tcPr>
          <w:p w14:paraId="47DF2AAE" w14:textId="788FFFF1" w:rsidR="00D54FC4" w:rsidRPr="2F592808" w:rsidRDefault="00D54FC4" w:rsidP="00A73D26">
            <w:pPr>
              <w:tabs>
                <w:tab w:val="left" w:pos="1985"/>
              </w:tabs>
              <w:ind w:left="37" w:hanging="37"/>
              <w:cnfStyle w:val="000000100000" w:firstRow="0" w:lastRow="0" w:firstColumn="0" w:lastColumn="0" w:oddVBand="0" w:evenVBand="0" w:oddHBand="1" w:evenHBand="0" w:firstRowFirstColumn="0" w:firstRowLastColumn="0" w:lastRowFirstColumn="0" w:lastRowLastColumn="0"/>
              <w:rPr>
                <w:lang w:val="en-US"/>
              </w:rPr>
            </w:pPr>
            <w:r w:rsidRPr="00592D31">
              <w:rPr>
                <w:lang w:val="en-US"/>
              </w:rPr>
              <w:t>The person representing each of the Lead Parties on the CATO-TO Connection Planning Sub-Group</w:t>
            </w:r>
          </w:p>
        </w:tc>
      </w:tr>
      <w:tr w:rsidR="00B360D2" w:rsidRPr="0064046A" w14:paraId="64CB81E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BDADB0" w14:textId="77777777" w:rsidR="00B360D2" w:rsidRPr="00503C03" w:rsidRDefault="00B360D2" w:rsidP="00A73D26">
            <w:pPr>
              <w:jc w:val="left"/>
              <w:rPr>
                <w:b/>
              </w:rPr>
            </w:pPr>
            <w:r w:rsidRPr="00BB6DD4">
              <w:rPr>
                <w:b/>
                <w:lang w:val="en-US"/>
              </w:rPr>
              <w:t>“Legally Binding Decisions of the European Commission and/or the Agency</w:t>
            </w:r>
            <w:r w:rsidRPr="00BB6DD4">
              <w:rPr>
                <w:lang w:val="en-US"/>
              </w:rPr>
              <w:t>”</w:t>
            </w:r>
          </w:p>
        </w:tc>
        <w:tc>
          <w:tcPr>
            <w:tcW w:w="4378" w:type="dxa"/>
            <w:shd w:val="clear" w:color="auto" w:fill="auto"/>
          </w:tcPr>
          <w:p w14:paraId="6EBD073C" w14:textId="0981D34E" w:rsidR="00B360D2" w:rsidRPr="00503C03" w:rsidRDefault="00B360D2" w:rsidP="00A73D26">
            <w:pPr>
              <w:tabs>
                <w:tab w:val="left" w:pos="1985"/>
              </w:tabs>
              <w:ind w:left="37" w:hanging="37"/>
              <w:cnfStyle w:val="000000000000" w:firstRow="0" w:lastRow="0" w:firstColumn="0" w:lastColumn="0" w:oddVBand="0" w:evenVBand="0" w:oddHBand="0" w:evenHBand="0" w:firstRowFirstColumn="0" w:firstRowLastColumn="0" w:lastRowFirstColumn="0" w:lastRowLastColumn="0"/>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B360D2" w:rsidRPr="0064046A" w14:paraId="02DD25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4282F5" w14:textId="77777777" w:rsidR="00B360D2" w:rsidRPr="0064046A" w:rsidRDefault="00B360D2" w:rsidP="00A73D26">
            <w:pPr>
              <w:jc w:val="left"/>
              <w:rPr>
                <w:b/>
              </w:rPr>
            </w:pPr>
            <w:r w:rsidRPr="0064046A">
              <w:rPr>
                <w:b/>
              </w:rPr>
              <w:t>"Legal Requirement"</w:t>
            </w:r>
          </w:p>
        </w:tc>
        <w:tc>
          <w:tcPr>
            <w:tcW w:w="4378" w:type="dxa"/>
            <w:shd w:val="clear" w:color="auto" w:fill="auto"/>
          </w:tcPr>
          <w:p w14:paraId="08A6D244"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any Act of Parliament, regulation, licence or Directive;</w:t>
            </w:r>
          </w:p>
        </w:tc>
      </w:tr>
      <w:tr w:rsidR="00B360D2" w:rsidRPr="0064046A" w14:paraId="69E8D1F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F3FB62" w14:textId="77777777" w:rsidR="00B360D2" w:rsidRPr="0064046A" w:rsidRDefault="00B360D2" w:rsidP="00A73D26">
            <w:pPr>
              <w:jc w:val="left"/>
              <w:rPr>
                <w:b/>
              </w:rPr>
            </w:pPr>
            <w:r w:rsidRPr="0064046A">
              <w:rPr>
                <w:b/>
              </w:rPr>
              <w:t>"Legislation"</w:t>
            </w:r>
          </w:p>
        </w:tc>
        <w:tc>
          <w:tcPr>
            <w:tcW w:w="4378" w:type="dxa"/>
            <w:shd w:val="clear" w:color="auto" w:fill="auto"/>
          </w:tcPr>
          <w:p w14:paraId="42FFC9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2.6.5 of this Section J;</w:t>
            </w:r>
          </w:p>
        </w:tc>
      </w:tr>
      <w:tr w:rsidR="00B360D2" w:rsidRPr="0064046A" w14:paraId="3C1D146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CC65BF" w14:textId="77777777" w:rsidR="00B360D2" w:rsidRPr="0064046A" w:rsidRDefault="00B360D2" w:rsidP="00A73D26">
            <w:pPr>
              <w:jc w:val="left"/>
              <w:rPr>
                <w:b/>
              </w:rPr>
            </w:pPr>
            <w:r w:rsidRPr="0064046A">
              <w:rPr>
                <w:b/>
              </w:rPr>
              <w:t>“Letter of Credit”</w:t>
            </w:r>
          </w:p>
        </w:tc>
        <w:tc>
          <w:tcPr>
            <w:tcW w:w="4378" w:type="dxa"/>
            <w:shd w:val="clear" w:color="auto" w:fill="auto"/>
          </w:tcPr>
          <w:p w14:paraId="736828E0" w14:textId="3AC89C3E" w:rsidR="00B360D2" w:rsidRPr="0064046A" w:rsidRDefault="00B360D2" w:rsidP="00A73D26">
            <w:pPr>
              <w:pStyle w:val="BodyText"/>
              <w:spacing w:before="120" w:after="120"/>
              <w:ind w:left="340" w:hanging="340"/>
              <w:cnfStyle w:val="000000100000" w:firstRow="0" w:lastRow="0" w:firstColumn="0" w:lastColumn="0" w:oddVBand="0" w:evenVBand="0" w:oddHBand="1" w:evenHBand="0" w:firstRowFirstColumn="0" w:firstRowLastColumn="0" w:lastRowFirstColumn="0" w:lastRowLastColumn="0"/>
            </w:pPr>
            <w:r w:rsidRPr="0064046A">
              <w:t xml:space="preserve">(a) in respect of Section D, Paragraph 8.4.2 shall mean an irrevocable standby letter of </w:t>
            </w:r>
            <w:r w:rsidRPr="0064046A">
              <w:lastRenderedPageBreak/>
              <w:t xml:space="preserve">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B360D2" w:rsidRPr="0064046A" w:rsidRDefault="00B360D2" w:rsidP="00A73D26">
            <w:pPr>
              <w:ind w:left="340" w:hanging="340"/>
              <w:cnfStyle w:val="000000100000" w:firstRow="0" w:lastRow="0" w:firstColumn="0" w:lastColumn="0" w:oddVBand="0" w:evenVBand="0" w:oddHBand="1" w:evenHBand="0" w:firstRowFirstColumn="0" w:firstRowLastColumn="0" w:lastRowFirstColumn="0" w:lastRowLastColumn="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B360D2" w:rsidRPr="0064046A" w14:paraId="2C365D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2A3BB29" w14:textId="77777777" w:rsidR="00B360D2" w:rsidRPr="0064046A" w:rsidRDefault="00B360D2" w:rsidP="00A73D26">
            <w:pPr>
              <w:jc w:val="left"/>
              <w:rPr>
                <w:b/>
              </w:rPr>
            </w:pPr>
            <w:r w:rsidRPr="0064046A">
              <w:rPr>
                <w:b/>
              </w:rPr>
              <w:lastRenderedPageBreak/>
              <w:t>"Licence Standards"</w:t>
            </w:r>
          </w:p>
        </w:tc>
        <w:tc>
          <w:tcPr>
            <w:tcW w:w="4378" w:type="dxa"/>
            <w:shd w:val="clear" w:color="auto" w:fill="auto"/>
          </w:tcPr>
          <w:p w14:paraId="1E4FD94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B360D2" w:rsidRPr="0064046A" w14:paraId="6F2449D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BC298" w14:textId="77777777" w:rsidR="00B360D2" w:rsidRPr="0064046A" w:rsidRDefault="00B360D2" w:rsidP="00A73D26">
            <w:pPr>
              <w:jc w:val="left"/>
              <w:rPr>
                <w:b/>
              </w:rPr>
            </w:pPr>
            <w:r w:rsidRPr="0064046A">
              <w:rPr>
                <w:b/>
              </w:rPr>
              <w:t>"Liquidated Damages"</w:t>
            </w:r>
          </w:p>
        </w:tc>
        <w:tc>
          <w:tcPr>
            <w:tcW w:w="4378" w:type="dxa"/>
            <w:shd w:val="clear" w:color="auto" w:fill="auto"/>
          </w:tcPr>
          <w:p w14:paraId="24551571" w14:textId="526DA64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separately between </w:t>
            </w:r>
            <w:r>
              <w:t>The Company</w:t>
            </w:r>
            <w:r w:rsidRPr="0064046A">
              <w:t xml:space="preserve"> and each Transmission Owner undertaking </w:t>
            </w:r>
            <w:r w:rsidRPr="0064046A">
              <w:lastRenderedPageBreak/>
              <w:t>Works as part of a Construction Project in an applicable TO Construction Agreement;</w:t>
            </w:r>
          </w:p>
        </w:tc>
      </w:tr>
      <w:tr w:rsidR="00B360D2" w:rsidRPr="0064046A" w14:paraId="67F9160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30D8DA" w14:textId="77777777" w:rsidR="00B360D2" w:rsidRPr="0064046A" w:rsidRDefault="00B360D2" w:rsidP="00A73D26">
            <w:pPr>
              <w:jc w:val="left"/>
              <w:rPr>
                <w:b/>
              </w:rPr>
            </w:pPr>
            <w:r w:rsidRPr="0064046A">
              <w:rPr>
                <w:b/>
              </w:rPr>
              <w:lastRenderedPageBreak/>
              <w:t>"Liquidated Damages Liability"</w:t>
            </w:r>
          </w:p>
        </w:tc>
        <w:tc>
          <w:tcPr>
            <w:tcW w:w="4378" w:type="dxa"/>
            <w:shd w:val="clear" w:color="auto" w:fill="auto"/>
          </w:tcPr>
          <w:p w14:paraId="12FBFBD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the liquidated damages liability as set out in the relevant TO Construction Agreement; </w:t>
            </w:r>
          </w:p>
        </w:tc>
      </w:tr>
      <w:tr w:rsidR="00B360D2" w:rsidRPr="0064046A" w14:paraId="166F0C2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CE3FB0" w14:textId="77777777" w:rsidR="00B360D2" w:rsidRPr="0064046A" w:rsidRDefault="00B360D2" w:rsidP="00A73D26">
            <w:pPr>
              <w:jc w:val="left"/>
              <w:rPr>
                <w:b/>
              </w:rPr>
            </w:pPr>
            <w:r w:rsidRPr="0064046A">
              <w:rPr>
                <w:b/>
              </w:rPr>
              <w:t>"Local Joint Restoration Plan"</w:t>
            </w:r>
          </w:p>
        </w:tc>
        <w:tc>
          <w:tcPr>
            <w:tcW w:w="4378" w:type="dxa"/>
            <w:shd w:val="clear" w:color="auto" w:fill="auto"/>
          </w:tcPr>
          <w:p w14:paraId="586E3188" w14:textId="378263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7036E7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31A3D6" w14:textId="77777777" w:rsidR="00B360D2" w:rsidRPr="0064046A" w:rsidRDefault="00B360D2" w:rsidP="00A73D26">
            <w:pPr>
              <w:jc w:val="left"/>
              <w:rPr>
                <w:b/>
              </w:rPr>
            </w:pPr>
            <w:r w:rsidRPr="0064046A">
              <w:rPr>
                <w:b/>
              </w:rPr>
              <w:t>"Local Safety Instructions"</w:t>
            </w:r>
          </w:p>
        </w:tc>
        <w:tc>
          <w:tcPr>
            <w:tcW w:w="4378" w:type="dxa"/>
            <w:shd w:val="clear" w:color="auto" w:fill="auto"/>
          </w:tcPr>
          <w:p w14:paraId="34670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in the Grid Code as at the Code Effective Date; </w:t>
            </w:r>
          </w:p>
        </w:tc>
      </w:tr>
      <w:tr w:rsidR="00B360D2" w:rsidRPr="0064046A" w14:paraId="1052EE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72253" w14:textId="77777777" w:rsidR="00B360D2" w:rsidRPr="0064046A" w:rsidRDefault="00B360D2" w:rsidP="00A73D26">
            <w:pPr>
              <w:jc w:val="left"/>
              <w:rPr>
                <w:b/>
              </w:rPr>
            </w:pPr>
            <w:r w:rsidRPr="0064046A">
              <w:rPr>
                <w:b/>
              </w:rPr>
              <w:t>"Local Switching Procedure"</w:t>
            </w:r>
          </w:p>
        </w:tc>
        <w:tc>
          <w:tcPr>
            <w:tcW w:w="4378" w:type="dxa"/>
            <w:shd w:val="clear" w:color="auto" w:fill="auto"/>
          </w:tcPr>
          <w:p w14:paraId="7ACC728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114194" w:rsidRPr="0064046A" w14:paraId="64DD9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03A42F" w14:textId="337F9BA3" w:rsidR="00114194" w:rsidRPr="0064046A" w:rsidRDefault="00114194" w:rsidP="00A73D26">
            <w:pPr>
              <w:jc w:val="left"/>
              <w:rPr>
                <w:b/>
              </w:rPr>
            </w:pPr>
            <w:r>
              <w:rPr>
                <w:b/>
              </w:rPr>
              <w:t>“London Court of International Arbitration”</w:t>
            </w:r>
          </w:p>
        </w:tc>
        <w:tc>
          <w:tcPr>
            <w:tcW w:w="4378" w:type="dxa"/>
            <w:shd w:val="clear" w:color="auto" w:fill="auto"/>
          </w:tcPr>
          <w:p w14:paraId="6CBE8ABE" w14:textId="41828F9C" w:rsidR="00114194" w:rsidRPr="0064046A" w:rsidRDefault="00114194" w:rsidP="00A73D26">
            <w:pPr>
              <w:cnfStyle w:val="000000000000" w:firstRow="0" w:lastRow="0" w:firstColumn="0" w:lastColumn="0" w:oddVBand="0" w:evenVBand="0" w:oddHBand="0" w:evenHBand="0" w:firstRowFirstColumn="0" w:firstRowLastColumn="0" w:lastRowFirstColumn="0" w:lastRowLastColumn="0"/>
            </w:pP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B360D2" w:rsidRPr="0064046A" w14:paraId="4C02F74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8CD59D" w14:textId="77777777" w:rsidR="00B360D2" w:rsidRPr="0064046A" w:rsidRDefault="00B360D2" w:rsidP="00A73D26">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4378" w:type="dxa"/>
            <w:shd w:val="clear" w:color="auto" w:fill="auto"/>
          </w:tcPr>
          <w:p w14:paraId="2DEBD97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3C1374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4767C6" w14:textId="77777777" w:rsidR="00B360D2" w:rsidRPr="00FC6B71" w:rsidRDefault="00B360D2" w:rsidP="00A73D26">
            <w:pPr>
              <w:jc w:val="left"/>
              <w:rPr>
                <w:b/>
              </w:rPr>
            </w:pPr>
            <w:r>
              <w:rPr>
                <w:b/>
              </w:rPr>
              <w:t>“Main Plant and Apparatus”</w:t>
            </w:r>
          </w:p>
        </w:tc>
        <w:tc>
          <w:tcPr>
            <w:tcW w:w="4378" w:type="dxa"/>
            <w:shd w:val="clear" w:color="auto" w:fill="auto"/>
          </w:tcPr>
          <w:p w14:paraId="0B64FB90"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8354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6D98CE" w14:textId="77777777" w:rsidR="00B360D2" w:rsidRPr="00FC6B71" w:rsidRDefault="00B360D2" w:rsidP="00A73D26">
            <w:r w:rsidRPr="00FC6B71">
              <w:t>“</w:t>
            </w:r>
            <w:r w:rsidRPr="00FC6B71">
              <w:rPr>
                <w:b/>
              </w:rPr>
              <w:t>Materially Affected Party</w:t>
            </w:r>
            <w:r w:rsidRPr="00FC6B71">
              <w:t>”</w:t>
            </w:r>
          </w:p>
        </w:tc>
        <w:tc>
          <w:tcPr>
            <w:tcW w:w="4378" w:type="dxa"/>
            <w:shd w:val="clear" w:color="auto" w:fill="auto"/>
          </w:tcPr>
          <w:p w14:paraId="748BF4A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any person or class of persons designated by the Authority as such;</w:t>
            </w:r>
          </w:p>
        </w:tc>
      </w:tr>
      <w:tr w:rsidR="00B360D2" w:rsidRPr="0064046A" w14:paraId="7FD61B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0B29FC" w14:textId="77777777" w:rsidR="00B360D2" w:rsidRPr="0064046A" w:rsidRDefault="00B360D2" w:rsidP="00A73D26">
            <w:pPr>
              <w:jc w:val="left"/>
              <w:rPr>
                <w:b/>
              </w:rPr>
            </w:pPr>
            <w:r w:rsidRPr="0064046A">
              <w:rPr>
                <w:b/>
              </w:rPr>
              <w:t>"Material Effect"</w:t>
            </w:r>
          </w:p>
        </w:tc>
        <w:tc>
          <w:tcPr>
            <w:tcW w:w="4378" w:type="dxa"/>
            <w:shd w:val="clear" w:color="auto" w:fill="auto"/>
          </w:tcPr>
          <w:p w14:paraId="1A56919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where used in relation to the identification of a Modification only, shall mean an effect causing:</w:t>
            </w:r>
          </w:p>
          <w:p w14:paraId="061C678A" w14:textId="201E148F"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w:t>
            </w:r>
            <w:r w:rsidRPr="0064046A">
              <w:tab/>
              <w:t>a User to effect any works or to alter the manner of operation or Plant or Apparatus at the Connection Site or the site of connection,</w:t>
            </w:r>
          </w:p>
          <w:p w14:paraId="05648C7B" w14:textId="4E55ADD2"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t xml:space="preserve">which, in either case, involves </w:t>
            </w:r>
            <w:r>
              <w:t>The Company</w:t>
            </w:r>
            <w:r w:rsidRPr="0064046A">
              <w:t xml:space="preserve"> or the relevant Transmission Owner or User in expenditure of more than £10,000;</w:t>
            </w:r>
          </w:p>
          <w:p w14:paraId="7D6DFED5" w14:textId="77777777"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lastRenderedPageBreak/>
              <w:t>The phrase "material effect" where otherwise used in the Code shall not be construed as being so limited.</w:t>
            </w:r>
          </w:p>
        </w:tc>
      </w:tr>
      <w:tr w:rsidR="00B360D2" w:rsidRPr="0064046A" w14:paraId="23F429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E61928" w14:textId="77777777" w:rsidR="00B360D2" w:rsidRPr="0064046A" w:rsidRDefault="00B360D2" w:rsidP="00A73D26">
            <w:pPr>
              <w:jc w:val="left"/>
              <w:rPr>
                <w:b/>
              </w:rPr>
            </w:pPr>
            <w:r w:rsidRPr="0064046A">
              <w:rPr>
                <w:b/>
              </w:rPr>
              <w:lastRenderedPageBreak/>
              <w:t>"Medium Voltage" or "MV"</w:t>
            </w:r>
          </w:p>
        </w:tc>
        <w:tc>
          <w:tcPr>
            <w:tcW w:w="4378" w:type="dxa"/>
            <w:shd w:val="clear" w:color="auto" w:fill="auto"/>
          </w:tcPr>
          <w:p w14:paraId="3D5FEC2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14446B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D9A6E2" w14:textId="6AB8F21C" w:rsidR="00B360D2" w:rsidRPr="0064046A" w:rsidRDefault="00B360D2" w:rsidP="00A73D26">
            <w:pPr>
              <w:jc w:val="left"/>
              <w:rPr>
                <w:b/>
              </w:rPr>
            </w:pPr>
            <w:r w:rsidRPr="00777DE6">
              <w:rPr>
                <w:b/>
                <w:bCs/>
              </w:rPr>
              <w:t>“Minister of the Crown”</w:t>
            </w:r>
          </w:p>
        </w:tc>
        <w:tc>
          <w:tcPr>
            <w:tcW w:w="4378" w:type="dxa"/>
            <w:shd w:val="clear" w:color="auto" w:fill="auto"/>
          </w:tcPr>
          <w:p w14:paraId="64E3DA8E" w14:textId="0DE8BE0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ED4B16">
              <w:rPr>
                <w:u w:val="single"/>
              </w:rPr>
              <w:t xml:space="preserve">As defined in the </w:t>
            </w:r>
            <w:r w:rsidRPr="00ED4B16">
              <w:rPr>
                <w:b/>
                <w:bCs/>
                <w:u w:val="single"/>
              </w:rPr>
              <w:t>ESO Licence</w:t>
            </w:r>
            <w:r>
              <w:rPr>
                <w:b/>
                <w:bCs/>
                <w:u w:val="single"/>
              </w:rPr>
              <w:t>;</w:t>
            </w:r>
          </w:p>
        </w:tc>
      </w:tr>
      <w:tr w:rsidR="00B360D2" w:rsidRPr="0064046A" w14:paraId="2D78DC5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DF7136" w14:textId="77777777" w:rsidR="00B360D2" w:rsidRPr="0064046A" w:rsidRDefault="00B360D2" w:rsidP="00A73D26">
            <w:pPr>
              <w:jc w:val="left"/>
              <w:rPr>
                <w:b/>
              </w:rPr>
            </w:pPr>
            <w:r w:rsidRPr="0064046A">
              <w:rPr>
                <w:b/>
              </w:rPr>
              <w:t>“MITS”</w:t>
            </w:r>
          </w:p>
        </w:tc>
        <w:tc>
          <w:tcPr>
            <w:tcW w:w="4378" w:type="dxa"/>
            <w:shd w:val="clear" w:color="auto" w:fill="auto"/>
          </w:tcPr>
          <w:p w14:paraId="5F07133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rPr>
              <w:t>As defined in the NETS SQSS.</w:t>
            </w:r>
          </w:p>
        </w:tc>
      </w:tr>
      <w:tr w:rsidR="00B360D2" w:rsidRPr="0064046A" w14:paraId="32942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AA4B74" w14:textId="77777777" w:rsidR="00B360D2" w:rsidRPr="0064046A" w:rsidRDefault="00B360D2" w:rsidP="00A73D26">
            <w:pPr>
              <w:jc w:val="left"/>
              <w:rPr>
                <w:b/>
              </w:rPr>
            </w:pPr>
            <w:r w:rsidRPr="0064046A">
              <w:rPr>
                <w:b/>
              </w:rPr>
              <w:t>“MITS Connection Works”</w:t>
            </w:r>
          </w:p>
        </w:tc>
        <w:tc>
          <w:tcPr>
            <w:tcW w:w="4378" w:type="dxa"/>
            <w:shd w:val="clear" w:color="auto" w:fill="auto"/>
          </w:tcPr>
          <w:p w14:paraId="701D640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5AE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DFD867" w14:textId="77777777" w:rsidR="00B360D2" w:rsidRDefault="00B360D2" w:rsidP="00A73D26">
            <w:pPr>
              <w:jc w:val="left"/>
              <w:rPr>
                <w:b/>
              </w:rPr>
            </w:pPr>
            <w:r w:rsidRPr="0064046A">
              <w:rPr>
                <w:b/>
              </w:rPr>
              <w:t xml:space="preserve">“MITS </w:t>
            </w:r>
            <w:r>
              <w:rPr>
                <w:b/>
              </w:rPr>
              <w:t>Node</w:t>
            </w:r>
            <w:r w:rsidRPr="0064046A">
              <w:rPr>
                <w:b/>
              </w:rPr>
              <w:t>”</w:t>
            </w:r>
          </w:p>
          <w:p w14:paraId="3E7DDC75" w14:textId="77777777" w:rsidR="00B360D2" w:rsidRPr="0064046A" w:rsidRDefault="00B360D2" w:rsidP="00A73D26">
            <w:pPr>
              <w:jc w:val="left"/>
              <w:rPr>
                <w:b/>
              </w:rPr>
            </w:pPr>
          </w:p>
        </w:tc>
        <w:tc>
          <w:tcPr>
            <w:tcW w:w="4378" w:type="dxa"/>
            <w:shd w:val="clear" w:color="auto" w:fill="auto"/>
          </w:tcPr>
          <w:p w14:paraId="7D7F43D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in the context of ascertaining the Attributable Works, a node with (i) more than four Transmission circuits at a Grid Supply Point or (ii) two or more Transmission circuits at a Grid Supply Point;  </w:t>
            </w:r>
          </w:p>
        </w:tc>
      </w:tr>
      <w:tr w:rsidR="00B360D2" w:rsidRPr="0064046A" w14:paraId="36A9E7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61F6D" w14:textId="77777777" w:rsidR="00B360D2" w:rsidRPr="0064046A" w:rsidRDefault="00B360D2" w:rsidP="00A73D26">
            <w:pPr>
              <w:jc w:val="left"/>
              <w:rPr>
                <w:b/>
              </w:rPr>
            </w:pPr>
            <w:r w:rsidRPr="0064046A">
              <w:rPr>
                <w:b/>
              </w:rPr>
              <w:t>"Modification"</w:t>
            </w:r>
          </w:p>
        </w:tc>
        <w:tc>
          <w:tcPr>
            <w:tcW w:w="4378" w:type="dxa"/>
            <w:shd w:val="clear" w:color="auto" w:fill="auto"/>
          </w:tcPr>
          <w:p w14:paraId="23B066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any:</w:t>
            </w:r>
          </w:p>
          <w:p w14:paraId="415FB8AA"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  Replacement of Assets (irrespective of whether such Replacement of Assets has a Material Effect on a User at a particular Connection Site); or</w:t>
            </w:r>
          </w:p>
          <w:p w14:paraId="6E89C7F3"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1E54F139" w:rsidR="00B360D2" w:rsidRPr="0064046A"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 xml:space="preserve">(d)Transmission Construction Works associated with an earlier </w:t>
            </w:r>
            <w:r w:rsidR="00584E9F">
              <w:rPr>
                <w:rStyle w:val="Emphasis"/>
                <w:i w:val="0"/>
              </w:rPr>
              <w:t xml:space="preserve"> The Company Modification Application </w:t>
            </w:r>
            <w:r w:rsidRPr="0064046A">
              <w:rPr>
                <w:rStyle w:val="Emphasis"/>
                <w:i w:val="0"/>
              </w:rPr>
              <w:t>for a</w:t>
            </w:r>
            <w:r w:rsidR="00B158DF">
              <w:rPr>
                <w:rStyle w:val="Emphasis"/>
                <w:i w:val="0"/>
              </w:rPr>
              <w:t xml:space="preserve"> </w:t>
            </w:r>
            <w:r w:rsidR="00584E9F">
              <w:rPr>
                <w:rStyle w:val="Emphasis"/>
                <w:i w:val="0"/>
              </w:rPr>
              <w:t>Transmission Evaluation</w:t>
            </w:r>
            <w:r w:rsidRPr="0064046A">
              <w:rPr>
                <w:rStyle w:val="Emphasis"/>
                <w:i w:val="0"/>
              </w:rPr>
              <w:t>; or</w:t>
            </w:r>
          </w:p>
          <w:p w14:paraId="4D291E88" w14:textId="77777777" w:rsidR="00B360D2"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lastRenderedPageBreak/>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B360D2" w:rsidRPr="00FE6E74"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bookmarkStart w:id="13"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3"/>
          </w:p>
        </w:tc>
      </w:tr>
      <w:tr w:rsidR="00B360D2" w:rsidRPr="0064046A" w14:paraId="05717A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0EF02" w14:textId="77777777" w:rsidR="00B360D2" w:rsidRPr="0064046A" w:rsidRDefault="00B360D2" w:rsidP="00A73D26">
            <w:pPr>
              <w:jc w:val="left"/>
              <w:rPr>
                <w:b/>
              </w:rPr>
            </w:pPr>
            <w:r w:rsidRPr="0064046A">
              <w:rPr>
                <w:b/>
              </w:rPr>
              <w:lastRenderedPageBreak/>
              <w:t>"National Electricity Transmission System"</w:t>
            </w:r>
          </w:p>
        </w:tc>
        <w:tc>
          <w:tcPr>
            <w:tcW w:w="4378" w:type="dxa"/>
            <w:shd w:val="clear" w:color="auto" w:fill="auto"/>
          </w:tcPr>
          <w:p w14:paraId="1D7DFD77" w14:textId="23FD8602"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as defined in condition A1 of the </w:t>
            </w:r>
            <w:r w:rsidRPr="00810F69">
              <w:rPr>
                <w:b/>
                <w:bCs/>
              </w:rPr>
              <w:t>ESO Licence</w:t>
            </w:r>
            <w:r>
              <w:t>;</w:t>
            </w:r>
          </w:p>
        </w:tc>
      </w:tr>
      <w:tr w:rsidR="00B360D2" w:rsidRPr="0064046A" w14:paraId="4EE224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A0F09" w14:textId="77777777" w:rsidR="00B360D2" w:rsidRPr="0064046A" w:rsidRDefault="00B360D2" w:rsidP="00A73D26">
            <w:pPr>
              <w:jc w:val="left"/>
              <w:rPr>
                <w:b/>
              </w:rPr>
            </w:pPr>
            <w:r w:rsidRPr="0064046A">
              <w:rPr>
                <w:b/>
              </w:rPr>
              <w:t>"National Electricity Transmission System Operator Area"</w:t>
            </w:r>
          </w:p>
        </w:tc>
        <w:tc>
          <w:tcPr>
            <w:tcW w:w="4378" w:type="dxa"/>
            <w:shd w:val="clear" w:color="auto" w:fill="auto"/>
          </w:tcPr>
          <w:p w14:paraId="7E9FADF9" w14:textId="3BB6E49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t xml:space="preserve">means the area by that name as set out in the terms of the   </w:t>
            </w:r>
            <w:r w:rsidRPr="00810F69">
              <w:rPr>
                <w:b/>
                <w:bCs/>
              </w:rPr>
              <w:t>ESO Licence</w:t>
            </w:r>
            <w:r>
              <w:t>;</w:t>
            </w:r>
          </w:p>
        </w:tc>
      </w:tr>
      <w:tr w:rsidR="00B360D2" w:rsidRPr="0064046A" w14:paraId="5F10A8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961374" w14:textId="77777777" w:rsidR="00B360D2" w:rsidRPr="0064046A" w:rsidRDefault="00B360D2" w:rsidP="00A73D26">
            <w:pPr>
              <w:jc w:val="left"/>
              <w:rPr>
                <w:b/>
              </w:rPr>
            </w:pPr>
            <w:r w:rsidRPr="0064046A">
              <w:rPr>
                <w:b/>
              </w:rPr>
              <w:t>"National Electricity Transmission System Performance Report"</w:t>
            </w:r>
          </w:p>
        </w:tc>
        <w:tc>
          <w:tcPr>
            <w:tcW w:w="4378" w:type="dxa"/>
            <w:shd w:val="clear" w:color="auto" w:fill="auto"/>
          </w:tcPr>
          <w:p w14:paraId="1C751F50"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 xml:space="preserve">as defined in Section C, Part Three, paragraph 8.5; </w:t>
            </w:r>
          </w:p>
          <w:p w14:paraId="543EEF31"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p w14:paraId="0D6B0E4F"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411D9B3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1FA18A" w14:textId="77777777" w:rsidR="00B360D2" w:rsidRPr="0064046A" w:rsidRDefault="00B360D2" w:rsidP="00A73D26">
            <w:pPr>
              <w:jc w:val="left"/>
              <w:rPr>
                <w:b/>
              </w:rPr>
            </w:pPr>
            <w:r w:rsidRPr="0064046A">
              <w:rPr>
                <w:b/>
              </w:rPr>
              <w:t>"National Electricity Transmission System Performance Report Timetable"</w:t>
            </w:r>
          </w:p>
        </w:tc>
        <w:tc>
          <w:tcPr>
            <w:tcW w:w="4378" w:type="dxa"/>
            <w:shd w:val="clear" w:color="auto" w:fill="auto"/>
          </w:tcPr>
          <w:p w14:paraId="6184DCF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Section C, Part Three, paragraph 8.3;</w:t>
            </w:r>
          </w:p>
        </w:tc>
      </w:tr>
      <w:tr w:rsidR="00B360D2" w:rsidRPr="0064046A" w14:paraId="0BDFA2A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DA753C" w14:textId="0AC65447" w:rsidR="00B360D2" w:rsidRPr="0064046A" w:rsidRDefault="00B360D2" w:rsidP="00A73D26">
            <w:pPr>
              <w:jc w:val="left"/>
              <w:rPr>
                <w:b/>
              </w:rPr>
            </w:pPr>
            <w:r w:rsidRPr="004B77D0">
              <w:rPr>
                <w:b/>
                <w:bCs/>
              </w:rPr>
              <w:t>“National Energy System Operator” or “NESO</w:t>
            </w:r>
            <w:r>
              <w:rPr>
                <w:b/>
                <w:bCs/>
              </w:rPr>
              <w:t>”</w:t>
            </w:r>
          </w:p>
        </w:tc>
        <w:tc>
          <w:tcPr>
            <w:tcW w:w="4378" w:type="dxa"/>
            <w:shd w:val="clear" w:color="auto" w:fill="auto"/>
          </w:tcPr>
          <w:p w14:paraId="0DD051D2" w14:textId="2594983C"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The company with registered number 11014226 as the designated ISOP and holder of the ESO Licence and the GSP Licence.</w:t>
            </w:r>
          </w:p>
        </w:tc>
      </w:tr>
      <w:tr w:rsidR="00B360D2" w:rsidRPr="0064046A" w14:paraId="630C4D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D767C4" w14:textId="77777777" w:rsidR="00B360D2" w:rsidRPr="0064046A" w:rsidRDefault="00B360D2" w:rsidP="00A73D26">
            <w:pPr>
              <w:jc w:val="left"/>
              <w:rPr>
                <w:b/>
              </w:rPr>
            </w:pPr>
            <w:r w:rsidRPr="0064046A">
              <w:rPr>
                <w:b/>
              </w:rPr>
              <w:t>“NETS SQSS”</w:t>
            </w:r>
          </w:p>
        </w:tc>
        <w:tc>
          <w:tcPr>
            <w:tcW w:w="4378" w:type="dxa"/>
            <w:shd w:val="clear" w:color="auto" w:fill="auto"/>
          </w:tcPr>
          <w:p w14:paraId="0DB49031" w14:textId="3BEB11C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B360D2" w:rsidRPr="0064046A" w14:paraId="312FB7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16DB7C" w14:textId="77777777" w:rsidR="00B360D2" w:rsidRPr="0064046A" w:rsidRDefault="00B360D2" w:rsidP="00A73D26">
            <w:pPr>
              <w:jc w:val="left"/>
              <w:rPr>
                <w:rStyle w:val="FootnoteReference"/>
                <w:b/>
              </w:rPr>
            </w:pPr>
            <w:r w:rsidRPr="0064046A">
              <w:rPr>
                <w:b/>
              </w:rPr>
              <w:t>"Network Operator"</w:t>
            </w:r>
          </w:p>
        </w:tc>
        <w:tc>
          <w:tcPr>
            <w:tcW w:w="4378" w:type="dxa"/>
            <w:shd w:val="clear" w:color="auto" w:fill="auto"/>
          </w:tcPr>
          <w:p w14:paraId="09EF021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4DA706A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AEA4FC" w14:textId="77777777" w:rsidR="00B360D2" w:rsidRPr="00A762C4" w:rsidRDefault="00B360D2" w:rsidP="00A73D26">
            <w:pPr>
              <w:jc w:val="left"/>
              <w:rPr>
                <w:b/>
              </w:rPr>
            </w:pPr>
            <w:r w:rsidRPr="00A762C4">
              <w:rPr>
                <w:b/>
              </w:rPr>
              <w:t xml:space="preserve">“Network Options </w:t>
            </w:r>
            <w:r w:rsidRPr="00A762C4">
              <w:rPr>
                <w:b/>
              </w:rPr>
              <w:br/>
              <w:t>Assessment”</w:t>
            </w:r>
          </w:p>
        </w:tc>
        <w:tc>
          <w:tcPr>
            <w:tcW w:w="4378" w:type="dxa"/>
            <w:shd w:val="clear" w:color="auto" w:fill="auto"/>
          </w:tcPr>
          <w:p w14:paraId="5CFC1463" w14:textId="16BDFDDD"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w:t>
            </w:r>
            <w:r w:rsidRPr="00A762C4">
              <w:lastRenderedPageBreak/>
              <w:t>Assessment process and reporting requirements);</w:t>
            </w:r>
          </w:p>
        </w:tc>
      </w:tr>
      <w:tr w:rsidR="00B360D2" w:rsidRPr="0064046A" w14:paraId="22D1E1B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B856EC" w14:textId="77777777" w:rsidR="00B360D2" w:rsidRPr="0064046A" w:rsidRDefault="00B360D2" w:rsidP="00A73D26">
            <w:pPr>
              <w:jc w:val="left"/>
              <w:rPr>
                <w:b/>
              </w:rPr>
            </w:pPr>
            <w:r w:rsidRPr="0064046A">
              <w:rPr>
                <w:b/>
              </w:rPr>
              <w:lastRenderedPageBreak/>
              <w:t>"New Connection"</w:t>
            </w:r>
          </w:p>
        </w:tc>
        <w:tc>
          <w:tcPr>
            <w:tcW w:w="4378" w:type="dxa"/>
            <w:shd w:val="clear" w:color="auto" w:fill="auto"/>
          </w:tcPr>
          <w:p w14:paraId="09EB4C11" w14:textId="65695A9F"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B360D2" w:rsidRPr="0064046A" w14:paraId="61AB5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CD3CDD" w14:textId="77777777" w:rsidR="00B360D2" w:rsidRPr="0064046A" w:rsidRDefault="00B360D2" w:rsidP="00A73D26">
            <w:pPr>
              <w:jc w:val="left"/>
              <w:rPr>
                <w:b/>
              </w:rPr>
            </w:pPr>
            <w:r w:rsidRPr="0064046A">
              <w:rPr>
                <w:b/>
              </w:rPr>
              <w:t>"New Connection Site"</w:t>
            </w:r>
          </w:p>
        </w:tc>
        <w:tc>
          <w:tcPr>
            <w:tcW w:w="4378" w:type="dxa"/>
            <w:shd w:val="clear" w:color="auto" w:fill="auto"/>
          </w:tcPr>
          <w:p w14:paraId="24A4CF2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proposed Connection Site for a New Connection;</w:t>
            </w:r>
          </w:p>
        </w:tc>
      </w:tr>
      <w:tr w:rsidR="00B360D2" w:rsidRPr="0064046A" w14:paraId="381CF8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4CF7EE" w14:textId="77777777" w:rsidR="00B360D2" w:rsidRPr="0064046A" w:rsidRDefault="00B360D2" w:rsidP="00A73D26">
            <w:pPr>
              <w:jc w:val="left"/>
              <w:rPr>
                <w:b/>
              </w:rPr>
            </w:pPr>
            <w:r w:rsidRPr="0064046A">
              <w:rPr>
                <w:b/>
              </w:rPr>
              <w:t>"New Construction Planning Assumptions"</w:t>
            </w:r>
          </w:p>
        </w:tc>
        <w:tc>
          <w:tcPr>
            <w:tcW w:w="4378" w:type="dxa"/>
            <w:shd w:val="clear" w:color="auto" w:fill="auto"/>
          </w:tcPr>
          <w:p w14:paraId="51D01E0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9.2.1 of Section I;</w:t>
            </w:r>
          </w:p>
        </w:tc>
      </w:tr>
      <w:tr w:rsidR="00B360D2" w:rsidRPr="0064046A" w14:paraId="7DFA6F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6571E0" w14:textId="77777777" w:rsidR="00B360D2" w:rsidRPr="0064046A" w:rsidRDefault="00B360D2" w:rsidP="00A73D26">
            <w:pPr>
              <w:jc w:val="left"/>
              <w:rPr>
                <w:b/>
              </w:rPr>
            </w:pPr>
            <w:r w:rsidRPr="0064046A">
              <w:rPr>
                <w:b/>
              </w:rPr>
              <w:t>“New Embedded Transmission Interface Site”</w:t>
            </w:r>
          </w:p>
        </w:tc>
        <w:tc>
          <w:tcPr>
            <w:tcW w:w="4378" w:type="dxa"/>
            <w:shd w:val="clear" w:color="auto" w:fill="auto"/>
          </w:tcPr>
          <w:p w14:paraId="30CE86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Embedded Transmission Interface Site but in respect of which such New Transmission Interface Site has not yet become Energised;</w:t>
            </w:r>
          </w:p>
        </w:tc>
      </w:tr>
      <w:tr w:rsidR="00B360D2" w:rsidRPr="0064046A" w14:paraId="1FE3F7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9D10D5" w14:textId="77777777" w:rsidR="00B360D2" w:rsidRPr="0064046A" w:rsidRDefault="00B360D2" w:rsidP="00A73D26">
            <w:pPr>
              <w:jc w:val="left"/>
              <w:rPr>
                <w:b/>
              </w:rPr>
            </w:pPr>
            <w:r w:rsidRPr="0064046A">
              <w:rPr>
                <w:b/>
              </w:rPr>
              <w:t>"New Transitional Application"</w:t>
            </w:r>
          </w:p>
        </w:tc>
        <w:tc>
          <w:tcPr>
            <w:tcW w:w="4378" w:type="dxa"/>
            <w:shd w:val="clear" w:color="auto" w:fill="auto"/>
          </w:tcPr>
          <w:p w14:paraId="239B82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 of Section I;</w:t>
            </w:r>
          </w:p>
        </w:tc>
      </w:tr>
      <w:tr w:rsidR="00B360D2" w:rsidRPr="0064046A" w14:paraId="480EA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9ED166" w14:textId="77777777" w:rsidR="00B360D2" w:rsidRPr="0064046A" w:rsidRDefault="00B360D2" w:rsidP="00A73D26">
            <w:pPr>
              <w:jc w:val="left"/>
              <w:rPr>
                <w:b/>
              </w:rPr>
            </w:pPr>
            <w:r w:rsidRPr="0064046A">
              <w:rPr>
                <w:b/>
              </w:rPr>
              <w:t>“New Transmission Interface Site”</w:t>
            </w:r>
          </w:p>
        </w:tc>
        <w:tc>
          <w:tcPr>
            <w:tcW w:w="4378" w:type="dxa"/>
            <w:shd w:val="clear" w:color="auto" w:fill="auto"/>
          </w:tcPr>
          <w:p w14:paraId="72D3F2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Transmission Interface Site but in respect of which such New Transmission Interface Site has not yet become Energised;</w:t>
            </w:r>
          </w:p>
        </w:tc>
      </w:tr>
      <w:tr w:rsidR="00B360D2" w:rsidRPr="0064046A" w14:paraId="7551251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BBBF1" w14:textId="77777777" w:rsidR="00B360D2" w:rsidRPr="00660FFF" w:rsidRDefault="00B360D2" w:rsidP="00A73D26">
            <w:pPr>
              <w:jc w:val="left"/>
              <w:rPr>
                <w:rFonts w:cs="Arial"/>
                <w:b/>
              </w:rPr>
            </w:pPr>
            <w:r w:rsidRPr="00660FFF">
              <w:rPr>
                <w:rStyle w:val="normaltextrun"/>
                <w:rFonts w:cs="Arial"/>
                <w:b/>
                <w:bCs/>
                <w:shd w:val="clear" w:color="auto" w:fill="FFFFFF"/>
              </w:rPr>
              <w:t>“NGESO”</w:t>
            </w:r>
          </w:p>
        </w:tc>
        <w:tc>
          <w:tcPr>
            <w:tcW w:w="4378" w:type="dxa"/>
            <w:shd w:val="clear" w:color="auto" w:fill="auto"/>
          </w:tcPr>
          <w:p w14:paraId="0EB5F3A8" w14:textId="0AE8B7E6" w:rsidR="00B360D2" w:rsidRPr="00660FFF"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B360D2" w:rsidRPr="0064046A" w14:paraId="0549907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7EEAA" w14:textId="77777777" w:rsidR="00B360D2" w:rsidRPr="0064046A" w:rsidDel="00522962" w:rsidRDefault="00B360D2" w:rsidP="00A73D26">
            <w:pPr>
              <w:jc w:val="left"/>
              <w:rPr>
                <w:b/>
              </w:rPr>
            </w:pPr>
            <w:r>
              <w:rPr>
                <w:b/>
              </w:rPr>
              <w:t>“NGET”</w:t>
            </w:r>
          </w:p>
        </w:tc>
        <w:tc>
          <w:tcPr>
            <w:tcW w:w="4378" w:type="dxa"/>
            <w:shd w:val="clear" w:color="auto" w:fill="auto"/>
          </w:tcPr>
          <w:p w14:paraId="509BD50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National Grid Electricity Transmission plc (No 2366977) whose registered office is at 1-3 Strand, London WC2N 5EH;</w:t>
            </w:r>
          </w:p>
        </w:tc>
      </w:tr>
      <w:tr w:rsidR="00B360D2" w:rsidRPr="0064046A" w14:paraId="6B612B2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381445" w14:textId="77777777" w:rsidR="00B360D2" w:rsidRPr="0064046A" w:rsidRDefault="00B360D2" w:rsidP="00A73D26">
            <w:pPr>
              <w:jc w:val="left"/>
              <w:rPr>
                <w:b/>
              </w:rPr>
            </w:pPr>
            <w:r w:rsidRPr="0064046A">
              <w:rPr>
                <w:b/>
              </w:rPr>
              <w:t>"Non-Embedded Customer”</w:t>
            </w:r>
          </w:p>
        </w:tc>
        <w:tc>
          <w:tcPr>
            <w:tcW w:w="4378" w:type="dxa"/>
            <w:shd w:val="clear" w:color="auto" w:fill="auto"/>
          </w:tcPr>
          <w:p w14:paraId="6C6EA29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the CUSC as at the Code Effective Date; </w:t>
            </w:r>
          </w:p>
        </w:tc>
      </w:tr>
      <w:tr w:rsidR="00B360D2" w:rsidRPr="0064046A" w14:paraId="2561E1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C0D049" w14:textId="77777777" w:rsidR="00B360D2" w:rsidRPr="0064046A" w:rsidRDefault="00B360D2" w:rsidP="00A73D26">
            <w:pPr>
              <w:jc w:val="left"/>
              <w:rPr>
                <w:b/>
              </w:rPr>
            </w:pPr>
            <w:r w:rsidRPr="0064046A">
              <w:rPr>
                <w:b/>
              </w:rPr>
              <w:t>"Non-Performing Party"</w:t>
            </w:r>
          </w:p>
        </w:tc>
        <w:tc>
          <w:tcPr>
            <w:tcW w:w="4378" w:type="dxa"/>
            <w:shd w:val="clear" w:color="auto" w:fill="auto"/>
          </w:tcPr>
          <w:p w14:paraId="450329A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Party that is unable to carry out any of its obligations under the Code in accordance with Section G, paragraph 8.1;</w:t>
            </w:r>
          </w:p>
        </w:tc>
      </w:tr>
      <w:tr w:rsidR="00B360D2" w:rsidRPr="0064046A" w14:paraId="168941F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078E2E" w14:textId="77777777" w:rsidR="00B360D2" w:rsidRPr="0064046A" w:rsidRDefault="00B360D2" w:rsidP="00A73D26">
            <w:pPr>
              <w:jc w:val="left"/>
              <w:rPr>
                <w:b/>
              </w:rPr>
            </w:pPr>
            <w:r w:rsidRPr="0064046A">
              <w:rPr>
                <w:b/>
              </w:rPr>
              <w:t>“Normal Capability Limits”</w:t>
            </w:r>
          </w:p>
        </w:tc>
        <w:tc>
          <w:tcPr>
            <w:tcW w:w="4378" w:type="dxa"/>
            <w:shd w:val="clear" w:color="auto" w:fill="auto"/>
          </w:tcPr>
          <w:p w14:paraId="37E63B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3.1.1;</w:t>
            </w:r>
          </w:p>
        </w:tc>
      </w:tr>
      <w:tr w:rsidR="00B360D2" w:rsidRPr="0064046A" w14:paraId="5B80BFB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B44AFE" w14:textId="77777777" w:rsidR="00B360D2" w:rsidRPr="0064046A" w:rsidRDefault="00B360D2" w:rsidP="00A73D26">
            <w:pPr>
              <w:jc w:val="left"/>
              <w:rPr>
                <w:b/>
              </w:rPr>
            </w:pPr>
            <w:r w:rsidRPr="0064046A">
              <w:lastRenderedPageBreak/>
              <w:t>“</w:t>
            </w:r>
            <w:r w:rsidRPr="0064046A">
              <w:rPr>
                <w:b/>
              </w:rPr>
              <w:t>Normal Operating Range</w:t>
            </w:r>
            <w:r w:rsidRPr="0064046A">
              <w:t>”</w:t>
            </w:r>
          </w:p>
        </w:tc>
        <w:tc>
          <w:tcPr>
            <w:tcW w:w="4378" w:type="dxa"/>
            <w:shd w:val="clear" w:color="auto" w:fill="auto"/>
          </w:tcPr>
          <w:p w14:paraId="61ADB6D5" w14:textId="4EE5E98D"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B360D2" w:rsidRPr="0064046A" w14:paraId="346AFE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46E694" w14:textId="77777777" w:rsidR="00B360D2" w:rsidRPr="0064046A" w:rsidRDefault="00B360D2" w:rsidP="00A73D26">
            <w:pPr>
              <w:jc w:val="left"/>
            </w:pPr>
            <w:r w:rsidRPr="0064046A">
              <w:t>“</w:t>
            </w:r>
            <w:r w:rsidRPr="0064046A">
              <w:rPr>
                <w:b/>
              </w:rPr>
              <w:t>Notice of Drawing</w:t>
            </w:r>
            <w:r w:rsidRPr="0064046A">
              <w:t>”</w:t>
            </w:r>
          </w:p>
        </w:tc>
        <w:tc>
          <w:tcPr>
            <w:tcW w:w="4378" w:type="dxa"/>
            <w:shd w:val="clear" w:color="auto" w:fill="auto"/>
          </w:tcPr>
          <w:p w14:paraId="3C08B094" w14:textId="2D6A43EB" w:rsidR="00B360D2" w:rsidRPr="0064046A" w:rsidRDefault="00B360D2" w:rsidP="00A73D26">
            <w:pPr>
              <w:keepNext/>
              <w:keepLines/>
              <w:cnfStyle w:val="000000100000" w:firstRow="0" w:lastRow="0" w:firstColumn="0" w:lastColumn="0" w:oddVBand="0" w:evenVBand="0" w:oddHBand="1" w:evenHBand="0" w:firstRowFirstColumn="0" w:firstRowLastColumn="0" w:lastRowFirstColumn="0" w:lastRowLastColumn="0"/>
            </w:pPr>
            <w:r w:rsidRPr="0064046A">
              <w:t xml:space="preserve">a notice of drawing signed by or on behalf of </w:t>
            </w:r>
            <w:r>
              <w:t>The Company</w:t>
            </w:r>
            <w:r w:rsidRPr="0064046A">
              <w:t>;</w:t>
            </w:r>
            <w:r w:rsidRPr="0064046A">
              <w:rPr>
                <w:b/>
                <w:bCs/>
              </w:rPr>
              <w:t xml:space="preserve"> </w:t>
            </w:r>
          </w:p>
        </w:tc>
      </w:tr>
      <w:tr w:rsidR="00B360D2" w:rsidRPr="0064046A" w14:paraId="75E2FC4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B23B16" w14:textId="77777777" w:rsidR="00B360D2" w:rsidRPr="0064046A" w:rsidRDefault="00B360D2" w:rsidP="00A73D26">
            <w:pPr>
              <w:jc w:val="left"/>
            </w:pPr>
            <w:r w:rsidRPr="0064046A">
              <w:rPr>
                <w:b/>
              </w:rPr>
              <w:t>“Nuclear Site Licence Provisions Agreement”</w:t>
            </w:r>
          </w:p>
        </w:tc>
        <w:tc>
          <w:tcPr>
            <w:tcW w:w="4378" w:type="dxa"/>
            <w:shd w:val="clear" w:color="auto" w:fill="auto"/>
          </w:tcPr>
          <w:p w14:paraId="5B917283"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7214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F53731" w14:textId="77777777" w:rsidR="00B360D2" w:rsidRPr="0064046A" w:rsidRDefault="00B360D2" w:rsidP="00A73D26">
            <w:pPr>
              <w:jc w:val="left"/>
              <w:rPr>
                <w:b/>
              </w:rPr>
            </w:pPr>
            <w:r w:rsidRPr="0064046A">
              <w:rPr>
                <w:b/>
              </w:rPr>
              <w:t>“ODIS Programme”</w:t>
            </w:r>
          </w:p>
        </w:tc>
        <w:tc>
          <w:tcPr>
            <w:tcW w:w="4378" w:type="dxa"/>
            <w:shd w:val="clear" w:color="auto" w:fill="auto"/>
          </w:tcPr>
          <w:p w14:paraId="1D530EF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D, Part One, sub-paragraph 5.1.2;</w:t>
            </w:r>
          </w:p>
        </w:tc>
      </w:tr>
      <w:tr w:rsidR="00B360D2" w:rsidRPr="0064046A" w14:paraId="0DE4967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87E0F0" w14:textId="77777777" w:rsidR="00B360D2" w:rsidRPr="0064046A" w:rsidRDefault="00B360D2" w:rsidP="00A73D26">
            <w:pPr>
              <w:jc w:val="left"/>
              <w:rPr>
                <w:b/>
              </w:rPr>
            </w:pPr>
            <w:r w:rsidRPr="0064046A">
              <w:rPr>
                <w:b/>
              </w:rPr>
              <w:t>“Offshore”</w:t>
            </w:r>
          </w:p>
        </w:tc>
        <w:tc>
          <w:tcPr>
            <w:tcW w:w="4378" w:type="dxa"/>
            <w:shd w:val="clear" w:color="auto" w:fill="auto"/>
          </w:tcPr>
          <w:p w14:paraId="44CD2A8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B360D2" w:rsidRPr="0064046A" w14:paraId="3E54BF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6D39E3" w14:textId="77777777" w:rsidR="00B360D2" w:rsidRPr="0064046A" w:rsidRDefault="00B360D2" w:rsidP="00A73D26">
            <w:pPr>
              <w:spacing w:before="200"/>
              <w:jc w:val="left"/>
              <w:rPr>
                <w:b/>
              </w:rPr>
            </w:pPr>
            <w:r w:rsidRPr="0064046A">
              <w:rPr>
                <w:b/>
              </w:rPr>
              <w:t>“Offshore Compensation Payments”</w:t>
            </w:r>
          </w:p>
        </w:tc>
        <w:tc>
          <w:tcPr>
            <w:tcW w:w="4378" w:type="dxa"/>
            <w:shd w:val="clear" w:color="auto" w:fill="auto"/>
          </w:tcPr>
          <w:p w14:paraId="1A526719"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649F54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E, sub-paragraph 3.1.3;</w:t>
            </w:r>
          </w:p>
        </w:tc>
      </w:tr>
      <w:tr w:rsidR="00B360D2" w:rsidRPr="0064046A" w14:paraId="5B45EF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48347E" w14:textId="77777777" w:rsidR="00B360D2" w:rsidRPr="0064046A" w:rsidRDefault="00B360D2" w:rsidP="00A73D26">
            <w:pPr>
              <w:spacing w:after="120"/>
              <w:jc w:val="left"/>
              <w:rPr>
                <w:b/>
              </w:rPr>
            </w:pPr>
            <w:r w:rsidRPr="0064046A">
              <w:rPr>
                <w:b/>
              </w:rPr>
              <w:lastRenderedPageBreak/>
              <w:t>“Offshore Construction Completed Date”</w:t>
            </w:r>
          </w:p>
        </w:tc>
        <w:tc>
          <w:tcPr>
            <w:tcW w:w="4378" w:type="dxa"/>
            <w:shd w:val="clear" w:color="auto" w:fill="auto"/>
          </w:tcPr>
          <w:p w14:paraId="711297AB" w14:textId="77777777" w:rsidR="00B360D2" w:rsidRPr="0064046A" w:rsidRDefault="00B360D2" w:rsidP="00A73D26">
            <w:pPr>
              <w:autoSpaceDE w:val="0"/>
              <w:autoSpaceDN w:val="0"/>
              <w:adjustRightInd w:val="0"/>
              <w:spacing w:before="120" w:after="0" w:line="240" w:lineRule="auto"/>
              <w:jc w:val="left"/>
              <w:cnfStyle w:val="000000000000" w:firstRow="0" w:lastRow="0" w:firstColumn="0" w:lastColumn="0" w:oddVBand="0" w:evenVBand="0" w:oddHBand="0" w:evenHBand="0" w:firstRowFirstColumn="0" w:firstRowLastColumn="0" w:lastRowFirstColumn="0" w:lastRowLastColumn="0"/>
            </w:pPr>
            <w:r w:rsidRPr="0064046A">
              <w:t>the date on which an Offshore Transmission System is deemed to be commissioned in accordance with a TO Construction Agreement;</w:t>
            </w:r>
          </w:p>
          <w:p w14:paraId="7151696A"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p>
        </w:tc>
      </w:tr>
      <w:tr w:rsidR="00B360D2" w:rsidRPr="0064046A" w14:paraId="73F1BA9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0ACC40" w14:textId="77777777" w:rsidR="00B360D2" w:rsidRPr="0064046A" w:rsidRDefault="00B360D2" w:rsidP="00A73D26">
            <w:pPr>
              <w:jc w:val="left"/>
              <w:rPr>
                <w:b/>
              </w:rPr>
            </w:pPr>
            <w:r w:rsidRPr="0064046A">
              <w:rPr>
                <w:b/>
              </w:rPr>
              <w:t>"Offshore Construction Secured Amount"</w:t>
            </w:r>
          </w:p>
        </w:tc>
        <w:tc>
          <w:tcPr>
            <w:tcW w:w="4378" w:type="dxa"/>
            <w:shd w:val="clear" w:color="auto" w:fill="auto"/>
          </w:tcPr>
          <w:p w14:paraId="2A4A7BA2"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an amount equivalent to the sum of:</w:t>
            </w:r>
          </w:p>
          <w:p w14:paraId="0675BB2A"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D99EE6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w:t>
            </w:r>
            <w:r w:rsidRPr="0064046A">
              <w:tab/>
              <w:t>20% of the Forecast Offshore Construction Cost; and (b)</w:t>
            </w:r>
            <w:r w:rsidRPr="0064046A">
              <w:tab/>
              <w:t>the Liquidated Damages Liability;</w:t>
            </w:r>
          </w:p>
          <w:p w14:paraId="455BF5CE" w14:textId="77777777" w:rsidR="00B360D2" w:rsidRPr="0064046A" w:rsidDel="002036DF"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tc>
      </w:tr>
      <w:tr w:rsidR="00B360D2" w:rsidRPr="0064046A" w14:paraId="4025862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8F71F8" w14:textId="77777777" w:rsidR="00B360D2" w:rsidRPr="0064046A" w:rsidRDefault="00B360D2" w:rsidP="00A73D26">
            <w:pPr>
              <w:jc w:val="left"/>
              <w:rPr>
                <w:b/>
              </w:rPr>
            </w:pPr>
            <w:r w:rsidRPr="0064046A">
              <w:rPr>
                <w:b/>
              </w:rPr>
              <w:t>“Offshore Construction Securities”</w:t>
            </w:r>
          </w:p>
        </w:tc>
        <w:tc>
          <w:tcPr>
            <w:tcW w:w="4378" w:type="dxa"/>
            <w:shd w:val="clear" w:color="auto" w:fill="auto"/>
          </w:tcPr>
          <w:p w14:paraId="6914058B"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4046A">
              <w:t>as defined in Section E, sub-paragraph 3.1.2;</w:t>
            </w:r>
          </w:p>
        </w:tc>
      </w:tr>
      <w:tr w:rsidR="00B360D2" w:rsidRPr="0064046A" w14:paraId="0A666A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986C24" w14:textId="77777777" w:rsidR="00B360D2" w:rsidRPr="0064046A" w:rsidRDefault="00B360D2" w:rsidP="00A73D26">
            <w:pPr>
              <w:jc w:val="left"/>
              <w:rPr>
                <w:b/>
              </w:rPr>
            </w:pPr>
            <w:r w:rsidRPr="0064046A">
              <w:rPr>
                <w:b/>
              </w:rPr>
              <w:t>"Offshore Construction Works"</w:t>
            </w:r>
          </w:p>
        </w:tc>
        <w:tc>
          <w:tcPr>
            <w:tcW w:w="4378" w:type="dxa"/>
            <w:shd w:val="clear" w:color="auto" w:fill="auto"/>
          </w:tcPr>
          <w:p w14:paraId="4479A973"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Transmission Construction Works undertaken by an Offshore Transmission Owner;</w:t>
            </w:r>
          </w:p>
        </w:tc>
      </w:tr>
      <w:tr w:rsidR="00B360D2" w:rsidRPr="0064046A" w14:paraId="5700A5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196C7E" w14:textId="77777777" w:rsidR="00B360D2" w:rsidRPr="0064046A" w:rsidRDefault="00B360D2" w:rsidP="00A73D26">
            <w:pPr>
              <w:jc w:val="left"/>
              <w:rPr>
                <w:b/>
              </w:rPr>
            </w:pPr>
            <w:r>
              <w:rPr>
                <w:b/>
              </w:rPr>
              <w:t>“Offshore Local Joint Restoration Plan”</w:t>
            </w:r>
          </w:p>
        </w:tc>
        <w:tc>
          <w:tcPr>
            <w:tcW w:w="4378" w:type="dxa"/>
            <w:shd w:val="clear" w:color="auto" w:fill="auto"/>
          </w:tcPr>
          <w:p w14:paraId="6863C81B" w14:textId="55B281E3"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4833CA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E1A176" w14:textId="77777777" w:rsidR="00B360D2" w:rsidRPr="0064046A" w:rsidRDefault="00B360D2" w:rsidP="00A73D26">
            <w:pPr>
              <w:jc w:val="left"/>
              <w:rPr>
                <w:b/>
              </w:rPr>
            </w:pPr>
            <w:r w:rsidRPr="0064046A">
              <w:rPr>
                <w:b/>
              </w:rPr>
              <w:t>“Offshore Tender Regulations”</w:t>
            </w:r>
          </w:p>
        </w:tc>
        <w:tc>
          <w:tcPr>
            <w:tcW w:w="4378" w:type="dxa"/>
            <w:shd w:val="clear" w:color="auto" w:fill="auto"/>
          </w:tcPr>
          <w:p w14:paraId="40FC191D"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p>
        </w:tc>
      </w:tr>
      <w:tr w:rsidR="00B360D2" w:rsidRPr="0064046A" w14:paraId="3059DA5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F2E4A8" w14:textId="77777777" w:rsidR="00B360D2" w:rsidRPr="0064046A" w:rsidRDefault="00B360D2" w:rsidP="00A73D26">
            <w:pPr>
              <w:jc w:val="left"/>
              <w:rPr>
                <w:b/>
              </w:rPr>
            </w:pPr>
            <w:r w:rsidRPr="0064046A">
              <w:rPr>
                <w:b/>
              </w:rPr>
              <w:t>“Offshore TO Construction Agreement”</w:t>
            </w:r>
          </w:p>
        </w:tc>
        <w:tc>
          <w:tcPr>
            <w:tcW w:w="4378" w:type="dxa"/>
            <w:shd w:val="clear" w:color="auto" w:fill="auto"/>
          </w:tcPr>
          <w:p w14:paraId="523AAF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Nine, Part C;</w:t>
            </w:r>
          </w:p>
        </w:tc>
      </w:tr>
      <w:tr w:rsidR="00B360D2" w:rsidRPr="0064046A" w14:paraId="3049F5F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1A0EEE" w14:textId="77777777" w:rsidR="00B360D2" w:rsidRPr="0064046A" w:rsidRDefault="00B360D2" w:rsidP="00A73D26">
            <w:pPr>
              <w:jc w:val="left"/>
              <w:rPr>
                <w:rFonts w:cs="Arial"/>
                <w:b/>
              </w:rPr>
            </w:pPr>
            <w:r w:rsidRPr="0064046A">
              <w:rPr>
                <w:rFonts w:cs="Arial"/>
                <w:b/>
              </w:rPr>
              <w:t>“Offshore Transmission Owner”</w:t>
            </w:r>
          </w:p>
        </w:tc>
        <w:tc>
          <w:tcPr>
            <w:tcW w:w="4378" w:type="dxa"/>
            <w:shd w:val="clear" w:color="auto" w:fill="auto"/>
          </w:tcPr>
          <w:p w14:paraId="3CBB735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either,</w:t>
            </w:r>
          </w:p>
          <w:p w14:paraId="7E4490E5"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B360D2" w:rsidRPr="0064046A" w14:paraId="7E409F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DC71F" w14:textId="77777777" w:rsidR="00B360D2" w:rsidRPr="0064046A" w:rsidRDefault="00B360D2" w:rsidP="00A73D26">
            <w:pPr>
              <w:jc w:val="left"/>
              <w:rPr>
                <w:rFonts w:cs="Arial"/>
                <w:b/>
              </w:rPr>
            </w:pPr>
            <w:r>
              <w:rPr>
                <w:rFonts w:cs="Arial"/>
                <w:b/>
              </w:rPr>
              <w:t>“Offshore Transmission System”</w:t>
            </w:r>
          </w:p>
        </w:tc>
        <w:tc>
          <w:tcPr>
            <w:tcW w:w="4378" w:type="dxa"/>
            <w:shd w:val="clear" w:color="auto" w:fill="auto"/>
          </w:tcPr>
          <w:p w14:paraId="2E7CA13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2F49A2A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3C94FD" w14:textId="77777777" w:rsidR="00B360D2" w:rsidRPr="00FE6E74" w:rsidRDefault="00B360D2" w:rsidP="00A73D26">
            <w:pPr>
              <w:jc w:val="left"/>
            </w:pPr>
            <w:bookmarkStart w:id="14" w:name="_DV_C44"/>
            <w:r w:rsidRPr="00FE6E74">
              <w:t>“</w:t>
            </w:r>
            <w:r w:rsidRPr="00FE6E74">
              <w:rPr>
                <w:b/>
              </w:rPr>
              <w:t>Offshore Transmission System Development User Works</w:t>
            </w:r>
            <w:r w:rsidRPr="00FE6E74">
              <w:t>” or “</w:t>
            </w:r>
            <w:r w:rsidRPr="00FE6E74">
              <w:rPr>
                <w:b/>
              </w:rPr>
              <w:t>OTSDUW</w:t>
            </w:r>
            <w:r w:rsidRPr="00FE6E74">
              <w:t xml:space="preserve">” </w:t>
            </w:r>
            <w:bookmarkEnd w:id="14"/>
          </w:p>
          <w:p w14:paraId="7F2C6F78" w14:textId="77777777" w:rsidR="00B360D2" w:rsidRPr="00FE6E74" w:rsidRDefault="00B360D2" w:rsidP="00A73D26">
            <w:pPr>
              <w:jc w:val="left"/>
              <w:rPr>
                <w:rFonts w:cs="Arial"/>
                <w:b/>
              </w:rPr>
            </w:pPr>
          </w:p>
        </w:tc>
        <w:tc>
          <w:tcPr>
            <w:tcW w:w="4378" w:type="dxa"/>
            <w:shd w:val="clear" w:color="auto" w:fill="auto"/>
          </w:tcPr>
          <w:p w14:paraId="66BD4C52"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bookmarkStart w:id="15" w:name="_DV_C45"/>
            <w:r>
              <w:t>as appropriate, either</w:t>
            </w:r>
            <w:r w:rsidRPr="00FE6E74">
              <w:t>:</w:t>
            </w:r>
          </w:p>
          <w:p w14:paraId="0725DE34"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5"/>
            <w:r w:rsidRPr="00FE6E74">
              <w:t>; or</w:t>
            </w:r>
          </w:p>
          <w:p w14:paraId="52CA2065"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OTSDUW Build;</w:t>
            </w:r>
          </w:p>
        </w:tc>
      </w:tr>
      <w:tr w:rsidR="00B360D2" w:rsidRPr="0064046A" w14:paraId="37713A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F29479" w14:textId="77777777" w:rsidR="00B360D2" w:rsidRPr="00FE6E74" w:rsidRDefault="00B360D2" w:rsidP="00A73D26">
            <w:pPr>
              <w:jc w:val="left"/>
              <w:rPr>
                <w:b/>
              </w:rPr>
            </w:pPr>
            <w:bookmarkStart w:id="16" w:name="_DV_C46"/>
            <w:r w:rsidRPr="00FE6E74">
              <w:t>“</w:t>
            </w:r>
            <w:r w:rsidRPr="00FE6E74">
              <w:rPr>
                <w:b/>
              </w:rPr>
              <w:t>Offshore Transmission System User Assets</w:t>
            </w:r>
            <w:r w:rsidRPr="00FE6E74">
              <w:t>”  or “</w:t>
            </w:r>
            <w:r w:rsidRPr="00FE6E74">
              <w:rPr>
                <w:b/>
              </w:rPr>
              <w:t>OTSUA</w:t>
            </w:r>
            <w:r w:rsidRPr="00FE6E74">
              <w:t>”</w:t>
            </w:r>
            <w:bookmarkEnd w:id="16"/>
          </w:p>
        </w:tc>
        <w:tc>
          <w:tcPr>
            <w:tcW w:w="4378" w:type="dxa"/>
            <w:shd w:val="clear" w:color="auto" w:fill="auto"/>
          </w:tcPr>
          <w:p w14:paraId="1336C6B1" w14:textId="77777777"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bookmarkStart w:id="17" w:name="_DV_C47"/>
            <w:r w:rsidRPr="00FE6E74">
              <w:t>the Plant and Apparatus (offshore and onshore) resulting from OTSDUW Build;</w:t>
            </w:r>
            <w:bookmarkEnd w:id="17"/>
          </w:p>
        </w:tc>
      </w:tr>
      <w:tr w:rsidR="00B360D2" w:rsidRPr="0064046A" w14:paraId="387F5E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ECCDFD" w14:textId="77777777" w:rsidR="00B360D2" w:rsidRPr="0064046A" w:rsidRDefault="00B360D2" w:rsidP="00A73D26">
            <w:pPr>
              <w:jc w:val="left"/>
              <w:rPr>
                <w:b/>
              </w:rPr>
            </w:pPr>
            <w:r w:rsidRPr="0064046A">
              <w:rPr>
                <w:b/>
              </w:rPr>
              <w:lastRenderedPageBreak/>
              <w:t>“Offshore Waters”</w:t>
            </w:r>
          </w:p>
        </w:tc>
        <w:tc>
          <w:tcPr>
            <w:tcW w:w="4378" w:type="dxa"/>
            <w:shd w:val="clear" w:color="auto" w:fill="auto"/>
          </w:tcPr>
          <w:p w14:paraId="50A72D3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“offshore waters” in Section 90(9) of the Energy Act 2004;</w:t>
            </w:r>
          </w:p>
        </w:tc>
      </w:tr>
      <w:tr w:rsidR="00B360D2" w:rsidRPr="0064046A" w14:paraId="5E4002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D6043" w14:textId="77777777" w:rsidR="00B360D2" w:rsidRPr="0064046A" w:rsidRDefault="00B360D2" w:rsidP="00A73D26">
            <w:pPr>
              <w:jc w:val="left"/>
              <w:rPr>
                <w:b/>
              </w:rPr>
            </w:pPr>
            <w:r>
              <w:rPr>
                <w:b/>
              </w:rPr>
              <w:t>“OFTO Build”</w:t>
            </w:r>
          </w:p>
        </w:tc>
        <w:tc>
          <w:tcPr>
            <w:tcW w:w="4378" w:type="dxa"/>
            <w:shd w:val="clear" w:color="auto" w:fill="auto"/>
          </w:tcPr>
          <w:p w14:paraId="7872916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B360D2" w:rsidRPr="0064046A" w14:paraId="01BA961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9C191F" w14:textId="77777777" w:rsidR="00B360D2" w:rsidRPr="0064046A" w:rsidRDefault="00B360D2" w:rsidP="00A73D26">
            <w:pPr>
              <w:jc w:val="left"/>
              <w:rPr>
                <w:b/>
              </w:rPr>
            </w:pPr>
            <w:r w:rsidRPr="0064046A">
              <w:rPr>
                <w:b/>
              </w:rPr>
              <w:t>“One Off Works”</w:t>
            </w:r>
          </w:p>
        </w:tc>
        <w:tc>
          <w:tcPr>
            <w:tcW w:w="4378" w:type="dxa"/>
            <w:shd w:val="clear" w:color="auto" w:fill="auto"/>
          </w:tcPr>
          <w:p w14:paraId="777C970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works described as such in a TO Construction Agreement;</w:t>
            </w:r>
          </w:p>
        </w:tc>
      </w:tr>
      <w:tr w:rsidR="00B360D2" w:rsidRPr="0064046A" w14:paraId="3DA6F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1C2919" w14:textId="77777777" w:rsidR="00B360D2" w:rsidRPr="0064046A" w:rsidRDefault="00B360D2" w:rsidP="00A73D26">
            <w:pPr>
              <w:jc w:val="left"/>
              <w:rPr>
                <w:b/>
              </w:rPr>
            </w:pPr>
            <w:r w:rsidRPr="0064046A">
              <w:rPr>
                <w:b/>
              </w:rPr>
              <w:t>“Onshore”</w:t>
            </w:r>
          </w:p>
        </w:tc>
        <w:tc>
          <w:tcPr>
            <w:tcW w:w="4378" w:type="dxa"/>
            <w:shd w:val="clear" w:color="auto" w:fill="auto"/>
          </w:tcPr>
          <w:p w14:paraId="496187E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B360D2" w:rsidRPr="0064046A" w14:paraId="4AEA3C0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22B8B1" w14:textId="77777777" w:rsidR="00B360D2" w:rsidRPr="0064046A" w:rsidRDefault="00B360D2" w:rsidP="00A73D26">
            <w:pPr>
              <w:jc w:val="left"/>
              <w:rPr>
                <w:b/>
              </w:rPr>
            </w:pPr>
            <w:r w:rsidRPr="0064046A">
              <w:rPr>
                <w:b/>
              </w:rPr>
              <w:t>“Onshore TO Construction Agreement”</w:t>
            </w:r>
          </w:p>
        </w:tc>
        <w:tc>
          <w:tcPr>
            <w:tcW w:w="4378" w:type="dxa"/>
            <w:shd w:val="clear" w:color="auto" w:fill="auto"/>
          </w:tcPr>
          <w:p w14:paraId="1514681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Schedule Eight, sub-paragraph 1.1.3;  </w:t>
            </w:r>
          </w:p>
        </w:tc>
      </w:tr>
      <w:tr w:rsidR="00B360D2" w:rsidRPr="0064046A" w14:paraId="04535C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0ECF0A" w14:textId="77777777" w:rsidR="00B360D2" w:rsidRPr="0064046A" w:rsidRDefault="00B360D2" w:rsidP="00A73D26">
            <w:pPr>
              <w:jc w:val="left"/>
              <w:rPr>
                <w:b/>
              </w:rPr>
            </w:pPr>
            <w:r w:rsidRPr="0064046A">
              <w:rPr>
                <w:b/>
              </w:rPr>
              <w:t>“Onshore Transmission Owner”</w:t>
            </w:r>
          </w:p>
        </w:tc>
        <w:tc>
          <w:tcPr>
            <w:tcW w:w="4378" w:type="dxa"/>
            <w:shd w:val="clear" w:color="auto" w:fill="auto"/>
          </w:tcPr>
          <w:p w14:paraId="2E295FF7" w14:textId="0858151E"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NGET, SHET</w:t>
            </w:r>
            <w:r w:rsidRPr="0064046A">
              <w:t xml:space="preserve"> </w:t>
            </w:r>
            <w:r>
              <w:t xml:space="preserve">SPT </w:t>
            </w:r>
            <w:r w:rsidR="00913D3F">
              <w:t>or Competitively Appointed Transmission Owner</w:t>
            </w:r>
            <w:r w:rsidR="00913D3F" w:rsidRPr="0064046A">
              <w:t xml:space="preserve"> </w:t>
            </w:r>
            <w:r w:rsidRPr="0064046A">
              <w:t xml:space="preserve">or </w:t>
            </w:r>
            <w:bookmarkStart w:id="18" w:name="OLE_LINK3"/>
            <w:bookmarkStart w:id="19" w:name="OLE_LINK4"/>
            <w:r w:rsidRPr="0064046A">
              <w:t>such other person in relation to whose Transmission Licence the Standard Conditions in Section D (transmission owner standard conditions) have been given effect</w:t>
            </w:r>
            <w:bookmarkEnd w:id="18"/>
            <w:bookmarkEnd w:id="19"/>
            <w:r w:rsidRPr="0064046A">
              <w:t>;</w:t>
            </w:r>
          </w:p>
        </w:tc>
      </w:tr>
      <w:tr w:rsidR="00B360D2" w:rsidRPr="0064046A" w14:paraId="4A30F34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0E79D4" w14:textId="77777777" w:rsidR="00B360D2" w:rsidRPr="0064046A" w:rsidRDefault="00B360D2" w:rsidP="00A73D26">
            <w:pPr>
              <w:jc w:val="left"/>
              <w:rPr>
                <w:b/>
              </w:rPr>
            </w:pPr>
            <w:r>
              <w:rPr>
                <w:b/>
              </w:rPr>
              <w:t>“Onshore Transmission System”</w:t>
            </w:r>
          </w:p>
        </w:tc>
        <w:tc>
          <w:tcPr>
            <w:tcW w:w="4378" w:type="dxa"/>
            <w:shd w:val="clear" w:color="auto" w:fill="auto"/>
          </w:tcPr>
          <w:p w14:paraId="7F646984"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71937E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F29EAC" w14:textId="77777777" w:rsidR="00B360D2" w:rsidRPr="0064046A" w:rsidRDefault="00B360D2" w:rsidP="00A73D26">
            <w:pPr>
              <w:jc w:val="left"/>
              <w:rPr>
                <w:b/>
              </w:rPr>
            </w:pPr>
            <w:r w:rsidRPr="0064046A">
              <w:rPr>
                <w:b/>
              </w:rPr>
              <w:t xml:space="preserve">"Operating Code" </w:t>
            </w:r>
          </w:p>
        </w:tc>
        <w:tc>
          <w:tcPr>
            <w:tcW w:w="4378" w:type="dxa"/>
            <w:shd w:val="clear" w:color="auto" w:fill="auto"/>
          </w:tcPr>
          <w:p w14:paraId="40BE142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Operating Code;</w:t>
            </w:r>
          </w:p>
        </w:tc>
      </w:tr>
      <w:tr w:rsidR="00B360D2" w:rsidRPr="0064046A" w14:paraId="761E80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8250D0" w14:textId="77777777" w:rsidR="00B360D2" w:rsidRPr="0064046A" w:rsidRDefault="00B360D2" w:rsidP="00A73D26">
            <w:pPr>
              <w:jc w:val="left"/>
              <w:rPr>
                <w:b/>
              </w:rPr>
            </w:pPr>
            <w:r w:rsidRPr="0064046A">
              <w:rPr>
                <w:b/>
              </w:rPr>
              <w:t>"Operational"</w:t>
            </w:r>
          </w:p>
        </w:tc>
        <w:tc>
          <w:tcPr>
            <w:tcW w:w="4378" w:type="dxa"/>
            <w:shd w:val="clear" w:color="auto" w:fill="auto"/>
          </w:tcPr>
          <w:p w14:paraId="0B6328BD" w14:textId="574BA9B8"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B360D2" w:rsidRPr="0064046A" w14:paraId="039A96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3FFD69" w14:textId="77777777" w:rsidR="00B360D2" w:rsidRPr="0064046A" w:rsidRDefault="00B360D2" w:rsidP="00A73D26">
            <w:pPr>
              <w:jc w:val="left"/>
              <w:rPr>
                <w:b/>
              </w:rPr>
            </w:pPr>
            <w:r w:rsidRPr="0064046A">
              <w:rPr>
                <w:b/>
              </w:rPr>
              <w:lastRenderedPageBreak/>
              <w:t>"Operational Capability Limits"</w:t>
            </w:r>
          </w:p>
        </w:tc>
        <w:tc>
          <w:tcPr>
            <w:tcW w:w="4378" w:type="dxa"/>
            <w:shd w:val="clear" w:color="auto" w:fill="auto"/>
          </w:tcPr>
          <w:p w14:paraId="30E95CD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4.3;</w:t>
            </w:r>
          </w:p>
        </w:tc>
      </w:tr>
      <w:tr w:rsidR="00B360D2" w:rsidRPr="0064046A" w14:paraId="300CB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80AE97" w14:textId="77777777" w:rsidR="00B360D2" w:rsidRPr="0064046A" w:rsidRDefault="00B360D2" w:rsidP="00A73D26">
            <w:pPr>
              <w:jc w:val="left"/>
              <w:rPr>
                <w:b/>
              </w:rPr>
            </w:pPr>
            <w:r w:rsidRPr="0064046A">
              <w:rPr>
                <w:b/>
              </w:rPr>
              <w:t>"Operational Effect"</w:t>
            </w:r>
          </w:p>
        </w:tc>
        <w:tc>
          <w:tcPr>
            <w:tcW w:w="4378" w:type="dxa"/>
            <w:shd w:val="clear" w:color="auto" w:fill="auto"/>
          </w:tcPr>
          <w:p w14:paraId="4FB6BA0F" w14:textId="77777777"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B360D2" w:rsidRPr="0064046A" w14:paraId="115B573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E866F6" w14:textId="77777777" w:rsidR="00B360D2" w:rsidRPr="0064046A" w:rsidRDefault="00B360D2" w:rsidP="00A73D26">
            <w:pPr>
              <w:jc w:val="left"/>
              <w:rPr>
                <w:b/>
              </w:rPr>
            </w:pPr>
            <w:r w:rsidRPr="0064046A">
              <w:rPr>
                <w:b/>
              </w:rPr>
              <w:t>"Other Code"</w:t>
            </w:r>
          </w:p>
        </w:tc>
        <w:tc>
          <w:tcPr>
            <w:tcW w:w="4378" w:type="dxa"/>
            <w:shd w:val="clear" w:color="auto" w:fill="auto"/>
          </w:tcPr>
          <w:p w14:paraId="35C2E86C" w14:textId="77777777" w:rsidR="00B360D2" w:rsidRPr="0064046A"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bookmarkStart w:id="20" w:name="OLE_LINK5"/>
            <w:bookmarkStart w:id="21" w:name="OLE_LINK6"/>
            <w:r w:rsidRPr="0064046A">
              <w:t>as the context admits or requires</w:t>
            </w:r>
            <w:bookmarkEnd w:id="20"/>
            <w:bookmarkEnd w:id="21"/>
            <w:r w:rsidRPr="0064046A">
              <w:t>, any of the CUSC, CUSC Framework Agreement, Grid Code, BSC, BSC Framework Agreement and any agreement entered into pursuant to any of these;</w:t>
            </w:r>
          </w:p>
        </w:tc>
      </w:tr>
      <w:tr w:rsidR="00B360D2" w:rsidRPr="0064046A" w14:paraId="49675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2DCCF7" w14:textId="77777777" w:rsidR="00B360D2" w:rsidRPr="0064046A" w:rsidRDefault="00B360D2" w:rsidP="00A73D26">
            <w:pPr>
              <w:jc w:val="left"/>
              <w:rPr>
                <w:b/>
              </w:rPr>
            </w:pPr>
            <w:r w:rsidRPr="0064046A">
              <w:rPr>
                <w:b/>
              </w:rPr>
              <w:t>"Other Code Party"</w:t>
            </w:r>
          </w:p>
        </w:tc>
        <w:tc>
          <w:tcPr>
            <w:tcW w:w="4378" w:type="dxa"/>
            <w:shd w:val="clear" w:color="auto" w:fill="auto"/>
          </w:tcPr>
          <w:p w14:paraId="101D26D4" w14:textId="416024CD"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other than </w:t>
            </w:r>
            <w:r>
              <w:t>The Company</w:t>
            </w:r>
            <w:r w:rsidRPr="0064046A">
              <w:t>, a party (including its officers, employees or agents) to or under any Other Code;</w:t>
            </w:r>
          </w:p>
        </w:tc>
      </w:tr>
      <w:tr w:rsidR="00B360D2" w:rsidRPr="0064046A" w14:paraId="426E3F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E80057" w14:textId="77777777" w:rsidR="00B360D2" w:rsidRPr="0064046A" w:rsidRDefault="00B360D2" w:rsidP="00A73D26">
            <w:pPr>
              <w:jc w:val="left"/>
              <w:rPr>
                <w:b/>
              </w:rPr>
            </w:pPr>
            <w:r>
              <w:rPr>
                <w:b/>
              </w:rPr>
              <w:t>“OTSDUW Build”</w:t>
            </w:r>
          </w:p>
        </w:tc>
        <w:tc>
          <w:tcPr>
            <w:tcW w:w="4378" w:type="dxa"/>
            <w:shd w:val="clear" w:color="auto" w:fill="auto"/>
          </w:tcPr>
          <w:p w14:paraId="0B61CFD1" w14:textId="77777777" w:rsidR="00B360D2" w:rsidRPr="00575E1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rPr>
                <w:u w:val="double"/>
              </w:rPr>
            </w:pPr>
            <w:bookmarkStart w:id="22"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2"/>
          </w:p>
        </w:tc>
      </w:tr>
      <w:tr w:rsidR="00B360D2" w:rsidRPr="0064046A" w14:paraId="5C65721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A98EC08" w14:textId="77777777" w:rsidR="00B360D2" w:rsidRDefault="00B360D2" w:rsidP="00A73D26">
            <w:pPr>
              <w:jc w:val="left"/>
              <w:rPr>
                <w:b/>
              </w:rPr>
            </w:pPr>
            <w:r>
              <w:rPr>
                <w:b/>
              </w:rPr>
              <w:t>“OTSDUW Build Application”</w:t>
            </w:r>
          </w:p>
        </w:tc>
        <w:tc>
          <w:tcPr>
            <w:tcW w:w="4378" w:type="dxa"/>
            <w:shd w:val="clear" w:color="auto" w:fill="auto"/>
          </w:tcPr>
          <w:p w14:paraId="77A3A7B3" w14:textId="4E2C7379" w:rsidR="00B360D2" w:rsidRPr="00575E12"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t>an The Company Construction Application in relation to a New Connection where OTSDUW Build applies;</w:t>
            </w:r>
          </w:p>
        </w:tc>
      </w:tr>
      <w:tr w:rsidR="00B360D2" w:rsidRPr="0064046A" w14:paraId="156373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D6C422" w14:textId="77777777" w:rsidR="00B360D2" w:rsidRDefault="00B360D2" w:rsidP="00A73D26">
            <w:pPr>
              <w:jc w:val="left"/>
              <w:rPr>
                <w:b/>
              </w:rPr>
            </w:pPr>
            <w:r>
              <w:rPr>
                <w:b/>
              </w:rPr>
              <w:t>“OTSDUW Completion Report”</w:t>
            </w:r>
          </w:p>
        </w:tc>
        <w:tc>
          <w:tcPr>
            <w:tcW w:w="4378" w:type="dxa"/>
            <w:shd w:val="clear" w:color="auto" w:fill="auto"/>
          </w:tcPr>
          <w:p w14:paraId="5C2F15C8" w14:textId="35A38CFC" w:rsidR="00B360D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B360D2" w:rsidRPr="0064046A" w14:paraId="2637F5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E204B" w14:textId="77777777" w:rsidR="00B360D2" w:rsidRPr="0032110F" w:rsidRDefault="00B360D2" w:rsidP="00A73D26">
            <w:pPr>
              <w:jc w:val="left"/>
              <w:rPr>
                <w:b/>
              </w:rPr>
            </w:pPr>
            <w:r w:rsidRPr="0032110F">
              <w:rPr>
                <w:b/>
              </w:rPr>
              <w:t>“OTSDUW Data”</w:t>
            </w:r>
          </w:p>
        </w:tc>
        <w:tc>
          <w:tcPr>
            <w:tcW w:w="4378" w:type="dxa"/>
            <w:shd w:val="clear" w:color="auto" w:fill="auto"/>
          </w:tcPr>
          <w:p w14:paraId="6D09A626"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information related to OTSUA or OTSDUW;</w:t>
            </w:r>
          </w:p>
        </w:tc>
      </w:tr>
      <w:tr w:rsidR="00B360D2" w:rsidRPr="0064046A" w14:paraId="31AE80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E10FDB" w14:textId="77777777" w:rsidR="00B360D2" w:rsidRPr="0032110F" w:rsidRDefault="00B360D2" w:rsidP="00A73D26">
            <w:pPr>
              <w:jc w:val="left"/>
              <w:rPr>
                <w:b/>
              </w:rPr>
            </w:pPr>
            <w:r w:rsidRPr="0032110F">
              <w:rPr>
                <w:b/>
              </w:rPr>
              <w:t>“OTSDUW Phased Build”</w:t>
            </w:r>
          </w:p>
        </w:tc>
        <w:tc>
          <w:tcPr>
            <w:tcW w:w="4378" w:type="dxa"/>
            <w:shd w:val="clear" w:color="auto" w:fill="auto"/>
          </w:tcPr>
          <w:p w14:paraId="142A3135" w14:textId="77777777" w:rsidR="00B360D2" w:rsidRPr="0032110F"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B360D2" w:rsidRPr="0064046A" w14:paraId="1865539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B8B85" w14:textId="77777777" w:rsidR="00B360D2" w:rsidRPr="0032110F" w:rsidRDefault="00B360D2" w:rsidP="00A73D26">
            <w:pPr>
              <w:jc w:val="left"/>
              <w:rPr>
                <w:b/>
                <w:color w:val="FF0000"/>
              </w:rPr>
            </w:pPr>
            <w:r w:rsidRPr="0032110F">
              <w:rPr>
                <w:b/>
              </w:rPr>
              <w:lastRenderedPageBreak/>
              <w:t>“OTSUA Transfer Time”</w:t>
            </w:r>
          </w:p>
        </w:tc>
        <w:tc>
          <w:tcPr>
            <w:tcW w:w="4378" w:type="dxa"/>
            <w:shd w:val="clear" w:color="auto" w:fill="auto"/>
          </w:tcPr>
          <w:p w14:paraId="34A4267D"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B360D2" w:rsidRPr="0064046A" w14:paraId="2224B17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449AF4" w14:textId="77777777" w:rsidR="00B360D2" w:rsidRPr="0064046A" w:rsidRDefault="00B360D2" w:rsidP="00A73D26">
            <w:pPr>
              <w:jc w:val="left"/>
              <w:rPr>
                <w:b/>
              </w:rPr>
            </w:pPr>
            <w:r w:rsidRPr="0064046A">
              <w:rPr>
                <w:b/>
              </w:rPr>
              <w:t>"Outage"</w:t>
            </w:r>
          </w:p>
        </w:tc>
        <w:tc>
          <w:tcPr>
            <w:tcW w:w="4378" w:type="dxa"/>
            <w:shd w:val="clear" w:color="auto" w:fill="auto"/>
          </w:tcPr>
          <w:p w14:paraId="1CF946FA" w14:textId="7777777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B360D2" w:rsidRPr="0064046A" w14:paraId="411DD5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B958D4" w14:textId="77777777" w:rsidR="00B360D2" w:rsidRPr="00F91AA5" w:rsidRDefault="00B360D2" w:rsidP="00A73D26">
            <w:pPr>
              <w:jc w:val="left"/>
              <w:rPr>
                <w:rFonts w:cs="Arial"/>
                <w:b/>
              </w:rPr>
            </w:pPr>
            <w:r w:rsidRPr="00F91AA5">
              <w:rPr>
                <w:rFonts w:cs="Arial"/>
                <w:b/>
              </w:rPr>
              <w:t>"</w:t>
            </w:r>
            <w:r w:rsidRPr="00A46938">
              <w:rPr>
                <w:b/>
              </w:rPr>
              <w:t>Outage Change</w:t>
            </w:r>
            <w:r w:rsidRPr="00F91AA5">
              <w:rPr>
                <w:rFonts w:cs="Arial"/>
                <w:b/>
              </w:rPr>
              <w:t>"</w:t>
            </w:r>
          </w:p>
        </w:tc>
        <w:tc>
          <w:tcPr>
            <w:tcW w:w="4378" w:type="dxa"/>
            <w:shd w:val="clear" w:color="auto" w:fill="auto"/>
          </w:tcPr>
          <w:p w14:paraId="0591B01C" w14:textId="77777777" w:rsidR="00B360D2" w:rsidRPr="00F91AA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A46938">
              <w:t>has the meaning given in the Transmission Licence;</w:t>
            </w:r>
          </w:p>
        </w:tc>
      </w:tr>
      <w:tr w:rsidR="00B360D2" w:rsidRPr="0064046A" w14:paraId="4A7E17D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9A12FA" w14:textId="77777777" w:rsidR="00B360D2" w:rsidRPr="0064046A" w:rsidRDefault="00B360D2" w:rsidP="00A73D26">
            <w:pPr>
              <w:jc w:val="left"/>
              <w:rPr>
                <w:b/>
              </w:rPr>
            </w:pPr>
            <w:r w:rsidRPr="0064046A">
              <w:rPr>
                <w:b/>
              </w:rPr>
              <w:t>"Outage Implementation Process"</w:t>
            </w:r>
          </w:p>
        </w:tc>
        <w:tc>
          <w:tcPr>
            <w:tcW w:w="4378" w:type="dxa"/>
            <w:shd w:val="clear" w:color="auto" w:fill="auto"/>
          </w:tcPr>
          <w:p w14:paraId="21D6DA3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6.1;</w:t>
            </w:r>
          </w:p>
        </w:tc>
      </w:tr>
      <w:tr w:rsidR="00B360D2" w:rsidRPr="0064046A" w14:paraId="0C91C5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658538" w14:textId="77777777" w:rsidR="00B360D2" w:rsidRPr="0064046A" w:rsidRDefault="00B360D2" w:rsidP="00A73D26">
            <w:pPr>
              <w:jc w:val="left"/>
              <w:rPr>
                <w:b/>
              </w:rPr>
            </w:pPr>
            <w:r w:rsidRPr="0064046A">
              <w:rPr>
                <w:b/>
              </w:rPr>
              <w:t>"Outage Plan"</w:t>
            </w:r>
          </w:p>
        </w:tc>
        <w:tc>
          <w:tcPr>
            <w:tcW w:w="4378" w:type="dxa"/>
            <w:shd w:val="clear" w:color="auto" w:fill="auto"/>
          </w:tcPr>
          <w:p w14:paraId="6BB4A7AF" w14:textId="238363C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for the placement of Outages for each Financial Year developed and maintained by </w:t>
            </w:r>
            <w:r>
              <w:t>The Company</w:t>
            </w:r>
            <w:r w:rsidRPr="0064046A">
              <w:t xml:space="preserve"> in accordance with Section C, Part Two;</w:t>
            </w:r>
          </w:p>
        </w:tc>
      </w:tr>
      <w:tr w:rsidR="00B360D2" w:rsidRPr="0064046A" w14:paraId="7F72A0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F50EE19" w14:textId="77777777" w:rsidR="00B360D2" w:rsidRPr="0064046A" w:rsidRDefault="00B360D2" w:rsidP="00A73D26">
            <w:pPr>
              <w:jc w:val="left"/>
              <w:rPr>
                <w:b/>
              </w:rPr>
            </w:pPr>
            <w:r w:rsidRPr="0064046A">
              <w:rPr>
                <w:b/>
              </w:rPr>
              <w:t>"</w:t>
            </w:r>
            <w:r>
              <w:rPr>
                <w:b/>
              </w:rPr>
              <w:t>Panel Chairperson</w:t>
            </w:r>
            <w:r w:rsidRPr="0064046A">
              <w:rPr>
                <w:b/>
              </w:rPr>
              <w:t>"</w:t>
            </w:r>
          </w:p>
        </w:tc>
        <w:tc>
          <w:tcPr>
            <w:tcW w:w="4378" w:type="dxa"/>
            <w:shd w:val="clear" w:color="auto" w:fill="auto"/>
          </w:tcPr>
          <w:p w14:paraId="6ECB11B1" w14:textId="77777777" w:rsidR="00B360D2" w:rsidRPr="00442361" w:rsidRDefault="00B360D2"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person appointed in accordance with and as defined in Section B, sub-paragraph 6.1.4;</w:t>
            </w:r>
          </w:p>
        </w:tc>
      </w:tr>
      <w:tr w:rsidR="00B360D2" w:rsidRPr="0064046A" w14:paraId="1E24DB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88CE33" w14:textId="77777777" w:rsidR="00B360D2" w:rsidRPr="0064046A" w:rsidRDefault="00B360D2" w:rsidP="00A73D26">
            <w:pPr>
              <w:jc w:val="left"/>
              <w:rPr>
                <w:b/>
              </w:rPr>
            </w:pPr>
            <w:r>
              <w:rPr>
                <w:b/>
              </w:rPr>
              <w:t>“Panel Secretary”</w:t>
            </w:r>
          </w:p>
        </w:tc>
        <w:tc>
          <w:tcPr>
            <w:tcW w:w="4378" w:type="dxa"/>
            <w:shd w:val="clear" w:color="auto" w:fill="auto"/>
          </w:tcPr>
          <w:p w14:paraId="7A5B5DA7" w14:textId="77777777" w:rsidR="00B360D2" w:rsidRPr="0064046A" w:rsidRDefault="00B360D2"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secretary appointed from time to time in accordance with Section B, sub-paragraph 6.1.3;</w:t>
            </w:r>
          </w:p>
        </w:tc>
      </w:tr>
      <w:tr w:rsidR="00B360D2" w:rsidRPr="0064046A" w14:paraId="76110D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135B12" w14:textId="77777777" w:rsidR="00B360D2" w:rsidRPr="0064046A" w:rsidRDefault="00B360D2" w:rsidP="00A73D26">
            <w:pPr>
              <w:jc w:val="left"/>
              <w:rPr>
                <w:b/>
              </w:rPr>
            </w:pPr>
            <w:r w:rsidRPr="0064046A">
              <w:rPr>
                <w:b/>
              </w:rPr>
              <w:t>"Part"</w:t>
            </w:r>
          </w:p>
        </w:tc>
        <w:tc>
          <w:tcPr>
            <w:tcW w:w="4378" w:type="dxa"/>
            <w:shd w:val="clear" w:color="auto" w:fill="auto"/>
          </w:tcPr>
          <w:p w14:paraId="0C9974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 of this Code as referred to herein;</w:t>
            </w:r>
          </w:p>
        </w:tc>
      </w:tr>
      <w:tr w:rsidR="00B360D2" w:rsidRPr="0064046A" w14:paraId="6E89E0A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37A801" w14:textId="77777777" w:rsidR="00B360D2" w:rsidRPr="0064046A" w:rsidRDefault="00B360D2" w:rsidP="00A73D26">
            <w:pPr>
              <w:jc w:val="left"/>
              <w:rPr>
                <w:b/>
              </w:rPr>
            </w:pPr>
            <w:r w:rsidRPr="0064046A">
              <w:t>"</w:t>
            </w:r>
            <w:r w:rsidRPr="0064046A">
              <w:rPr>
                <w:b/>
              </w:rPr>
              <w:t>Partial Shutdown</w:t>
            </w:r>
            <w:r w:rsidRPr="0064046A">
              <w:t>"</w:t>
            </w:r>
          </w:p>
        </w:tc>
        <w:tc>
          <w:tcPr>
            <w:tcW w:w="4378" w:type="dxa"/>
            <w:shd w:val="clear" w:color="auto" w:fill="auto"/>
          </w:tcPr>
          <w:p w14:paraId="7D34D2DA" w14:textId="1D3A750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1CA5A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7BDFB3" w14:textId="77777777" w:rsidR="00B360D2" w:rsidRPr="0064046A" w:rsidRDefault="00B360D2" w:rsidP="00A73D26">
            <w:pPr>
              <w:jc w:val="left"/>
              <w:rPr>
                <w:b/>
              </w:rPr>
            </w:pPr>
            <w:r w:rsidRPr="0064046A">
              <w:rPr>
                <w:b/>
              </w:rPr>
              <w:t>"Party"</w:t>
            </w:r>
          </w:p>
        </w:tc>
        <w:tc>
          <w:tcPr>
            <w:tcW w:w="4378" w:type="dxa"/>
            <w:shd w:val="clear" w:color="auto" w:fill="auto"/>
          </w:tcPr>
          <w:p w14:paraId="3D41B41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as defined in Section B, paragraph 2.1; </w:t>
            </w:r>
          </w:p>
        </w:tc>
      </w:tr>
      <w:tr w:rsidR="00B360D2" w:rsidRPr="0064046A" w14:paraId="3EA6519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7B20F" w14:textId="77777777" w:rsidR="00B360D2" w:rsidRPr="0064046A" w:rsidRDefault="00B360D2" w:rsidP="00A73D26">
            <w:pPr>
              <w:jc w:val="left"/>
              <w:rPr>
                <w:b/>
              </w:rPr>
            </w:pPr>
            <w:r w:rsidRPr="0064046A">
              <w:rPr>
                <w:b/>
              </w:rPr>
              <w:t>"Party Applicant"</w:t>
            </w:r>
          </w:p>
        </w:tc>
        <w:tc>
          <w:tcPr>
            <w:tcW w:w="4378" w:type="dxa"/>
            <w:shd w:val="clear" w:color="auto" w:fill="auto"/>
          </w:tcPr>
          <w:p w14:paraId="6E86A6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Transmission Licensee or person obliged by the Offshore Tender Regulations wishing to enter into the Framework Agreement;</w:t>
            </w:r>
          </w:p>
        </w:tc>
      </w:tr>
      <w:tr w:rsidR="00B360D2" w:rsidRPr="0064046A" w14:paraId="155730C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95705E" w14:textId="77777777" w:rsidR="00B360D2" w:rsidRPr="0064046A" w:rsidRDefault="00B360D2" w:rsidP="00A73D26">
            <w:pPr>
              <w:jc w:val="left"/>
              <w:rPr>
                <w:b/>
              </w:rPr>
            </w:pPr>
            <w:r w:rsidRPr="0064046A">
              <w:rPr>
                <w:rFonts w:cs="Arial"/>
                <w:b/>
                <w:bCs/>
                <w:lang w:eastAsia="en-GB"/>
              </w:rPr>
              <w:t>“Party Category”</w:t>
            </w:r>
          </w:p>
        </w:tc>
        <w:tc>
          <w:tcPr>
            <w:tcW w:w="4378" w:type="dxa"/>
            <w:shd w:val="clear" w:color="auto" w:fill="auto"/>
          </w:tcPr>
          <w:p w14:paraId="39047D7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means, as the context requires, one of the following categories:</w:t>
            </w:r>
          </w:p>
          <w:p w14:paraId="7C4D5A33" w14:textId="63FC0EFD" w:rsidR="00B360D2"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 xml:space="preserve">(a) </w:t>
            </w:r>
            <w:r>
              <w:rPr>
                <w:rFonts w:cs="Arial"/>
                <w:lang w:eastAsia="en-GB"/>
              </w:rPr>
              <w:t>The Company</w:t>
            </w:r>
          </w:p>
          <w:p w14:paraId="3E8A43EC"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 xml:space="preserve">(b) </w:t>
            </w:r>
            <w:r w:rsidRPr="0064046A">
              <w:rPr>
                <w:rFonts w:cs="Arial"/>
                <w:lang w:eastAsia="en-GB"/>
              </w:rPr>
              <w:t>NGET;</w:t>
            </w:r>
          </w:p>
          <w:p w14:paraId="595C9611"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362ED506"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w:t>
            </w:r>
          </w:p>
          <w:p w14:paraId="1D70DEE9" w14:textId="3DAF18B4"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sidR="00F50EB6">
              <w:rPr>
                <w:rFonts w:cs="Arial"/>
                <w:lang w:eastAsia="en-GB"/>
              </w:rPr>
              <w:t xml:space="preserve"> and</w:t>
            </w:r>
          </w:p>
          <w:p w14:paraId="26F1625C" w14:textId="0ED86A64" w:rsidR="00F50EB6" w:rsidRPr="0064046A" w:rsidRDefault="00FD35D9" w:rsidP="00A73D26">
            <w:pPr>
              <w:cnfStyle w:val="000000000000" w:firstRow="0" w:lastRow="0" w:firstColumn="0" w:lastColumn="0" w:oddVBand="0" w:evenVBand="0" w:oddHBand="0" w:evenHBand="0" w:firstRowFirstColumn="0" w:firstRowLastColumn="0" w:lastRowFirstColumn="0" w:lastRowLastColumn="0"/>
            </w:pPr>
            <w:r>
              <w:rPr>
                <w:rFonts w:cs="Arial"/>
                <w:lang w:eastAsia="en-GB"/>
              </w:rPr>
              <w:lastRenderedPageBreak/>
              <w:t>(f) the Competitively Appointed Transmission Owner collectively:</w:t>
            </w:r>
          </w:p>
        </w:tc>
      </w:tr>
      <w:tr w:rsidR="00B360D2" w:rsidRPr="0064046A" w14:paraId="642E740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F5FA9C" w14:textId="77777777" w:rsidR="00B360D2" w:rsidRPr="0064046A" w:rsidRDefault="00B360D2" w:rsidP="00A73D26">
            <w:pPr>
              <w:jc w:val="left"/>
              <w:rPr>
                <w:b/>
              </w:rPr>
            </w:pPr>
            <w:r w:rsidRPr="0064046A">
              <w:rPr>
                <w:b/>
              </w:rPr>
              <w:lastRenderedPageBreak/>
              <w:t>"Party Details"</w:t>
            </w:r>
          </w:p>
        </w:tc>
        <w:tc>
          <w:tcPr>
            <w:tcW w:w="4378" w:type="dxa"/>
            <w:shd w:val="clear" w:color="auto" w:fill="auto"/>
          </w:tcPr>
          <w:p w14:paraId="139C09B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b/>
                <w:i/>
              </w:rPr>
            </w:pPr>
            <w:r w:rsidRPr="0064046A">
              <w:t>the details required from a Party and Party Applicant under Section B, sub-paragraph 3.1.2 and paragraph 4.1 as applicable;</w:t>
            </w:r>
          </w:p>
        </w:tc>
      </w:tr>
      <w:tr w:rsidR="00B360D2" w:rsidRPr="0064046A" w14:paraId="106419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26C8C6" w14:textId="77777777" w:rsidR="00B360D2" w:rsidRPr="0064046A" w:rsidRDefault="00B360D2" w:rsidP="00A73D26">
            <w:pPr>
              <w:jc w:val="left"/>
              <w:rPr>
                <w:b/>
              </w:rPr>
            </w:pPr>
            <w:r w:rsidRPr="0064046A">
              <w:rPr>
                <w:b/>
              </w:rPr>
              <w:t>"Party Entry Processes"</w:t>
            </w:r>
          </w:p>
        </w:tc>
        <w:tc>
          <w:tcPr>
            <w:tcW w:w="4378" w:type="dxa"/>
            <w:shd w:val="clear" w:color="auto" w:fill="auto"/>
          </w:tcPr>
          <w:p w14:paraId="1BF13AA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procedures, processes and steps required to be taken by a Party on entry to the Code as defined in Section B</w:t>
            </w:r>
            <w:r w:rsidRPr="0064046A">
              <w:rPr>
                <w:i/>
              </w:rPr>
              <w:t xml:space="preserve">, </w:t>
            </w:r>
            <w:r w:rsidRPr="0064046A">
              <w:t>sub-paragraph 3.2.3;</w:t>
            </w:r>
          </w:p>
        </w:tc>
      </w:tr>
      <w:tr w:rsidR="00B360D2" w:rsidRPr="0064046A" w14:paraId="00D5A3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4612BE" w14:textId="77777777" w:rsidR="00B360D2" w:rsidRPr="0064046A" w:rsidRDefault="00B360D2" w:rsidP="00A73D26">
            <w:pPr>
              <w:jc w:val="left"/>
              <w:rPr>
                <w:b/>
              </w:rPr>
            </w:pPr>
            <w:r w:rsidRPr="0064046A">
              <w:rPr>
                <w:b/>
              </w:rPr>
              <w:t>"Party Liable"</w:t>
            </w:r>
          </w:p>
        </w:tc>
        <w:tc>
          <w:tcPr>
            <w:tcW w:w="4378" w:type="dxa"/>
            <w:shd w:val="clear" w:color="auto" w:fill="auto"/>
          </w:tcPr>
          <w:p w14:paraId="7A49E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4.2;</w:t>
            </w:r>
          </w:p>
        </w:tc>
      </w:tr>
      <w:tr w:rsidR="00B360D2" w:rsidRPr="0064046A" w14:paraId="5E275D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DAF45E" w14:textId="77777777" w:rsidR="00B360D2" w:rsidRPr="0064046A" w:rsidRDefault="00B360D2" w:rsidP="00A73D26">
            <w:pPr>
              <w:jc w:val="left"/>
              <w:rPr>
                <w:b/>
              </w:rPr>
            </w:pPr>
            <w:r w:rsidRPr="0064046A">
              <w:rPr>
                <w:b/>
              </w:rPr>
              <w:t>"Party Representatives"</w:t>
            </w:r>
          </w:p>
        </w:tc>
        <w:tc>
          <w:tcPr>
            <w:tcW w:w="4378" w:type="dxa"/>
            <w:shd w:val="clear" w:color="auto" w:fill="auto"/>
          </w:tcPr>
          <w:p w14:paraId="50DD8AE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representatives of the Parties as defined in Section B, sub-paragraph 6.1.2;</w:t>
            </w:r>
          </w:p>
        </w:tc>
      </w:tr>
      <w:tr w:rsidR="00B360D2" w:rsidRPr="0064046A" w14:paraId="51446B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B6F0" w14:textId="77777777" w:rsidR="00B360D2" w:rsidRPr="0064046A" w:rsidRDefault="00B360D2" w:rsidP="00A73D26">
            <w:pPr>
              <w:jc w:val="left"/>
              <w:rPr>
                <w:b/>
              </w:rPr>
            </w:pPr>
            <w:r w:rsidRPr="0064046A">
              <w:rPr>
                <w:b/>
              </w:rPr>
              <w:t>"Paying Party"</w:t>
            </w:r>
          </w:p>
        </w:tc>
        <w:tc>
          <w:tcPr>
            <w:tcW w:w="4378" w:type="dxa"/>
            <w:shd w:val="clear" w:color="auto" w:fill="auto"/>
          </w:tcPr>
          <w:p w14:paraId="6BCDCD28"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046678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E36DF1" w14:textId="77777777" w:rsidR="00B360D2" w:rsidRPr="0064046A" w:rsidRDefault="00B360D2" w:rsidP="00A73D26">
            <w:pPr>
              <w:jc w:val="left"/>
              <w:rPr>
                <w:b/>
              </w:rPr>
            </w:pPr>
            <w:r w:rsidRPr="0064046A">
              <w:rPr>
                <w:b/>
              </w:rPr>
              <w:t>"Permitted Activities"</w:t>
            </w:r>
          </w:p>
        </w:tc>
        <w:tc>
          <w:tcPr>
            <w:tcW w:w="4378" w:type="dxa"/>
            <w:shd w:val="clear" w:color="auto" w:fill="auto"/>
          </w:tcPr>
          <w:p w14:paraId="57FD82D4"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activities carried on by:</w:t>
            </w:r>
          </w:p>
          <w:p w14:paraId="3390D569" w14:textId="6A7EB8C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t>(a)</w:t>
            </w:r>
            <w:r>
              <w:tab/>
              <w:t xml:space="preserve">The Company, for the purposes of its </w:t>
            </w:r>
            <w:r w:rsidRPr="00810F69">
              <w:rPr>
                <w:b/>
                <w:bCs/>
              </w:rPr>
              <w:t xml:space="preserve">ESO Licensed </w:t>
            </w:r>
            <w:r>
              <w:t xml:space="preserve">Business; and </w:t>
            </w:r>
          </w:p>
          <w:p w14:paraId="5657E12E"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(b)</w:t>
            </w:r>
            <w:r w:rsidRPr="0064046A">
              <w:tab/>
              <w:t>a Transmission Owner, for the purpose of its Transmission Business;</w:t>
            </w:r>
          </w:p>
        </w:tc>
      </w:tr>
      <w:tr w:rsidR="00B360D2" w:rsidRPr="0064046A" w14:paraId="772F860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37268C" w14:textId="77777777" w:rsidR="00B360D2" w:rsidRPr="0064046A" w:rsidRDefault="00B360D2" w:rsidP="00A73D26">
            <w:pPr>
              <w:jc w:val="left"/>
              <w:rPr>
                <w:b/>
              </w:rPr>
            </w:pPr>
            <w:r w:rsidRPr="0064046A">
              <w:rPr>
                <w:b/>
              </w:rPr>
              <w:t>“Performance Bond”</w:t>
            </w:r>
          </w:p>
        </w:tc>
        <w:tc>
          <w:tcPr>
            <w:tcW w:w="4378" w:type="dxa"/>
            <w:shd w:val="clear" w:color="auto" w:fill="auto"/>
          </w:tcPr>
          <w:p w14:paraId="60CEC384" w14:textId="5A886A1E"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B360D2" w:rsidRPr="0064046A" w14:paraId="1B90836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369E86" w14:textId="77777777" w:rsidR="00B360D2" w:rsidRPr="0064046A" w:rsidRDefault="00B360D2" w:rsidP="00A73D26">
            <w:pPr>
              <w:jc w:val="left"/>
              <w:rPr>
                <w:b/>
              </w:rPr>
            </w:pPr>
            <w:r w:rsidRPr="0064046A">
              <w:rPr>
                <w:b/>
              </w:rPr>
              <w:t>"Planned Works"</w:t>
            </w:r>
          </w:p>
        </w:tc>
        <w:tc>
          <w:tcPr>
            <w:tcW w:w="4378" w:type="dxa"/>
            <w:shd w:val="clear" w:color="auto" w:fill="auto"/>
          </w:tcPr>
          <w:p w14:paraId="4B6C79F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2.1.2.3;</w:t>
            </w:r>
          </w:p>
        </w:tc>
      </w:tr>
      <w:tr w:rsidR="00B360D2" w:rsidRPr="0064046A" w14:paraId="1D1AA5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0DCB81" w14:textId="77777777" w:rsidR="00B360D2" w:rsidRPr="0064046A" w:rsidRDefault="00B360D2" w:rsidP="00A73D26">
            <w:pPr>
              <w:jc w:val="left"/>
              <w:rPr>
                <w:b/>
              </w:rPr>
            </w:pPr>
            <w:r w:rsidRPr="0064046A">
              <w:rPr>
                <w:b/>
              </w:rPr>
              <w:t>"Planning Assumptions"</w:t>
            </w:r>
          </w:p>
        </w:tc>
        <w:tc>
          <w:tcPr>
            <w:tcW w:w="4378" w:type="dxa"/>
            <w:shd w:val="clear" w:color="auto" w:fill="auto"/>
          </w:tcPr>
          <w:p w14:paraId="3644D97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of each Transmission Owner: </w:t>
            </w:r>
          </w:p>
          <w:p w14:paraId="0A57C6FC" w14:textId="063BF47F"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in the course of a Financial Year; or </w:t>
            </w:r>
          </w:p>
          <w:p w14:paraId="647964B9" w14:textId="4257C6F0"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developed, in each case, in accordance with Schedule Three;</w:t>
            </w:r>
          </w:p>
        </w:tc>
      </w:tr>
      <w:tr w:rsidR="00B360D2" w:rsidRPr="0064046A" w14:paraId="1669D7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39A3E9" w14:textId="77777777" w:rsidR="00B360D2" w:rsidRPr="0064046A" w:rsidRDefault="00B360D2" w:rsidP="00A73D26">
            <w:pPr>
              <w:jc w:val="left"/>
              <w:rPr>
                <w:b/>
              </w:rPr>
            </w:pPr>
            <w:r w:rsidRPr="0064046A">
              <w:rPr>
                <w:b/>
              </w:rPr>
              <w:lastRenderedPageBreak/>
              <w:t>"Planning Code"</w:t>
            </w:r>
          </w:p>
        </w:tc>
        <w:tc>
          <w:tcPr>
            <w:tcW w:w="4378" w:type="dxa"/>
            <w:shd w:val="clear" w:color="auto" w:fill="auto"/>
          </w:tcPr>
          <w:p w14:paraId="1851D51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Planning Code;</w:t>
            </w:r>
          </w:p>
        </w:tc>
      </w:tr>
      <w:tr w:rsidR="00B360D2" w:rsidRPr="0064046A" w14:paraId="0342C6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DC536" w14:textId="77777777" w:rsidR="00B360D2" w:rsidRPr="0064046A" w:rsidRDefault="00B360D2" w:rsidP="00A73D26">
            <w:pPr>
              <w:jc w:val="left"/>
              <w:rPr>
                <w:b/>
              </w:rPr>
            </w:pPr>
            <w:r w:rsidRPr="0064046A">
              <w:rPr>
                <w:b/>
              </w:rPr>
              <w:t>"Plant"</w:t>
            </w:r>
          </w:p>
        </w:tc>
        <w:tc>
          <w:tcPr>
            <w:tcW w:w="4378" w:type="dxa"/>
            <w:shd w:val="clear" w:color="auto" w:fill="auto"/>
          </w:tcPr>
          <w:p w14:paraId="5AD39D3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fixed and moveable items used in the generation and/or supply and/or transmission of electricity other than Apparatus;</w:t>
            </w:r>
          </w:p>
        </w:tc>
      </w:tr>
      <w:tr w:rsidR="00B360D2" w:rsidRPr="0064046A" w14:paraId="1FEB50F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B306B4" w14:textId="77777777" w:rsidR="00B360D2" w:rsidRPr="0064046A" w:rsidRDefault="00B360D2" w:rsidP="00A73D26">
            <w:pPr>
              <w:jc w:val="left"/>
              <w:rPr>
                <w:b/>
              </w:rPr>
            </w:pPr>
            <w:r w:rsidRPr="0064046A">
              <w:rPr>
                <w:b/>
              </w:rPr>
              <w:t>“Possible Relevant Interruption”</w:t>
            </w:r>
          </w:p>
        </w:tc>
        <w:tc>
          <w:tcPr>
            <w:tcW w:w="4378" w:type="dxa"/>
            <w:shd w:val="clear" w:color="auto" w:fill="auto"/>
          </w:tcPr>
          <w:p w14:paraId="761508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an interruption which requires investigation to ascertain whether or not it is a Relevant Interruption;</w:t>
            </w:r>
          </w:p>
        </w:tc>
      </w:tr>
      <w:tr w:rsidR="00B360D2" w:rsidRPr="0064046A" w14:paraId="19B2B9B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8D6D4B" w14:textId="77777777" w:rsidR="00B360D2" w:rsidRPr="0064046A" w:rsidRDefault="00B360D2" w:rsidP="00A73D26">
            <w:pPr>
              <w:jc w:val="left"/>
              <w:rPr>
                <w:b/>
              </w:rPr>
            </w:pPr>
            <w:r w:rsidRPr="0064046A">
              <w:t>“</w:t>
            </w:r>
            <w:r w:rsidRPr="0064046A">
              <w:rPr>
                <w:b/>
              </w:rPr>
              <w:t>Power Factor</w:t>
            </w:r>
            <w:r w:rsidRPr="0064046A">
              <w:t>”</w:t>
            </w:r>
          </w:p>
        </w:tc>
        <w:tc>
          <w:tcPr>
            <w:tcW w:w="4378" w:type="dxa"/>
            <w:shd w:val="clear" w:color="auto" w:fill="auto"/>
          </w:tcPr>
          <w:p w14:paraId="49A6A91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0794AD6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8A9450" w14:textId="77777777" w:rsidR="00B360D2" w:rsidRPr="0064046A" w:rsidRDefault="00B360D2" w:rsidP="00A73D26">
            <w:pPr>
              <w:jc w:val="left"/>
              <w:rPr>
                <w:b/>
              </w:rPr>
            </w:pPr>
            <w:r w:rsidRPr="0064046A">
              <w:rPr>
                <w:b/>
              </w:rPr>
              <w:t>"Power Station"</w:t>
            </w:r>
          </w:p>
        </w:tc>
        <w:tc>
          <w:tcPr>
            <w:tcW w:w="4378" w:type="dxa"/>
            <w:shd w:val="clear" w:color="auto" w:fill="auto"/>
          </w:tcPr>
          <w:p w14:paraId="7768B92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12D451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DB304" w14:textId="77777777" w:rsidR="00B360D2" w:rsidRPr="0064046A" w:rsidRDefault="00B360D2" w:rsidP="00A73D26">
            <w:pPr>
              <w:jc w:val="left"/>
              <w:rPr>
                <w:b/>
              </w:rPr>
            </w:pPr>
            <w:r w:rsidRPr="0064046A">
              <w:rPr>
                <w:b/>
              </w:rPr>
              <w:t>"Proceedings"</w:t>
            </w:r>
          </w:p>
        </w:tc>
        <w:tc>
          <w:tcPr>
            <w:tcW w:w="4378" w:type="dxa"/>
            <w:shd w:val="clear" w:color="auto" w:fill="auto"/>
          </w:tcPr>
          <w:p w14:paraId="075995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17.1;</w:t>
            </w:r>
          </w:p>
        </w:tc>
      </w:tr>
      <w:tr w:rsidR="00C62A07" w:rsidRPr="0064046A" w14:paraId="2A43046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F6D5C6" w14:textId="2EB33CA3" w:rsidR="00C62A07" w:rsidRPr="0064046A" w:rsidRDefault="00C62A07" w:rsidP="00A73D26">
            <w:pPr>
              <w:jc w:val="left"/>
              <w:rPr>
                <w:b/>
              </w:rPr>
            </w:pPr>
            <w:r>
              <w:rPr>
                <w:b/>
              </w:rPr>
              <w:t>“Pre-existing Transmission Owner (PTO)”</w:t>
            </w:r>
          </w:p>
        </w:tc>
        <w:tc>
          <w:tcPr>
            <w:tcW w:w="4378" w:type="dxa"/>
            <w:shd w:val="clear" w:color="auto" w:fill="auto"/>
          </w:tcPr>
          <w:p w14:paraId="0673F9CE" w14:textId="2D2A0438" w:rsidR="00C62A07" w:rsidRPr="0064046A" w:rsidRDefault="00C62A07" w:rsidP="00A73D26">
            <w:pPr>
              <w:cnfStyle w:val="000000000000" w:firstRow="0" w:lastRow="0" w:firstColumn="0" w:lastColumn="0" w:oddVBand="0" w:evenVBand="0" w:oddHBand="0" w:evenHBand="0" w:firstRowFirstColumn="0" w:firstRowLastColumn="0" w:lastRowFirstColumn="0" w:lastRowLastColumn="0"/>
            </w:pPr>
            <w:r w:rsidRPr="00617348">
              <w:t>The Transmission Owner to which a newly appointed CATO will connect to the Transmission System for the first time.  That Transmission Owner having been in existence prior to the establishment of the CATO-TO Connection Project</w:t>
            </w:r>
          </w:p>
        </w:tc>
      </w:tr>
      <w:tr w:rsidR="00B360D2" w:rsidRPr="0064046A" w14:paraId="1EA2B3D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4B7E5F" w14:textId="77777777" w:rsidR="00B360D2" w:rsidRPr="0064046A" w:rsidRDefault="00B360D2" w:rsidP="00A73D26">
            <w:pPr>
              <w:jc w:val="left"/>
              <w:rPr>
                <w:b/>
              </w:rPr>
            </w:pPr>
            <w:r w:rsidRPr="0064046A">
              <w:rPr>
                <w:b/>
              </w:rPr>
              <w:t>"Progress Report"</w:t>
            </w:r>
          </w:p>
        </w:tc>
        <w:tc>
          <w:tcPr>
            <w:tcW w:w="4378" w:type="dxa"/>
            <w:shd w:val="clear" w:color="auto" w:fill="auto"/>
          </w:tcPr>
          <w:p w14:paraId="493C05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progress report prepared and submitted by the </w:t>
            </w:r>
            <w:r>
              <w:t>STC Modification Panel</w:t>
            </w:r>
            <w:r w:rsidRPr="0064046A">
              <w:t xml:space="preserve"> in accordance with Section B, sub-paragraph 7.2.8.1;</w:t>
            </w:r>
          </w:p>
        </w:tc>
      </w:tr>
      <w:tr w:rsidR="00B360D2" w:rsidRPr="0064046A" w14:paraId="4E7311D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D9B9B5" w14:textId="77777777" w:rsidR="00B360D2" w:rsidRPr="0064046A" w:rsidRDefault="00B360D2" w:rsidP="00A73D26">
            <w:pPr>
              <w:jc w:val="left"/>
              <w:rPr>
                <w:b/>
              </w:rPr>
            </w:pPr>
            <w:r w:rsidRPr="0064046A">
              <w:rPr>
                <w:b/>
              </w:rPr>
              <w:lastRenderedPageBreak/>
              <w:t xml:space="preserve">"Proposed </w:t>
            </w:r>
            <w:r>
              <w:rPr>
                <w:b/>
              </w:rPr>
              <w:t xml:space="preserve">STC Modification </w:t>
            </w:r>
            <w:r w:rsidRPr="0064046A">
              <w:rPr>
                <w:b/>
              </w:rPr>
              <w:t>Report"</w:t>
            </w:r>
          </w:p>
        </w:tc>
        <w:tc>
          <w:tcPr>
            <w:tcW w:w="4378" w:type="dxa"/>
            <w:shd w:val="clear" w:color="auto" w:fill="auto"/>
          </w:tcPr>
          <w:p w14:paraId="55B651F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proposed form of the </w:t>
            </w:r>
            <w:r>
              <w:t>STC Modification</w:t>
            </w:r>
            <w:r w:rsidRPr="0064046A">
              <w:t xml:space="preserve"> Report developed in accordance with and as defined in Section B, sub-paragraph 7.2.5.8;</w:t>
            </w:r>
          </w:p>
        </w:tc>
      </w:tr>
      <w:tr w:rsidR="00B360D2" w:rsidRPr="0064046A" w14:paraId="7E5C96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80969D" w14:textId="77777777" w:rsidR="00B360D2" w:rsidRPr="0064046A" w:rsidRDefault="00B360D2" w:rsidP="00A73D26">
            <w:pPr>
              <w:jc w:val="left"/>
              <w:rPr>
                <w:b/>
              </w:rPr>
            </w:pPr>
            <w:r w:rsidRPr="0064046A">
              <w:rPr>
                <w:b/>
              </w:rPr>
              <w:t>"Proposer"</w:t>
            </w:r>
          </w:p>
        </w:tc>
        <w:tc>
          <w:tcPr>
            <w:tcW w:w="4378" w:type="dxa"/>
            <w:shd w:val="clear" w:color="auto" w:fill="auto"/>
          </w:tcPr>
          <w:p w14:paraId="731EC4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or other person making a proposal for an amendment to the Code as defined in Section B, paragraph 7.2.2.1;</w:t>
            </w:r>
          </w:p>
        </w:tc>
      </w:tr>
      <w:tr w:rsidR="00B360D2" w:rsidRPr="0064046A" w14:paraId="1173055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1813A3" w14:textId="77777777" w:rsidR="00B360D2" w:rsidRPr="0064046A" w:rsidRDefault="00B360D2" w:rsidP="00A73D26">
            <w:pPr>
              <w:jc w:val="left"/>
              <w:rPr>
                <w:rStyle w:val="FootnoteReference"/>
                <w:b/>
              </w:rPr>
            </w:pPr>
            <w:r w:rsidRPr="0064046A">
              <w:rPr>
                <w:b/>
              </w:rPr>
              <w:t>"Protection"</w:t>
            </w:r>
          </w:p>
        </w:tc>
        <w:tc>
          <w:tcPr>
            <w:tcW w:w="4378" w:type="dxa"/>
            <w:shd w:val="clear" w:color="auto" w:fill="auto"/>
          </w:tcPr>
          <w:p w14:paraId="53B63DF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5A89E4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A0BCB1" w14:textId="77777777" w:rsidR="00B360D2" w:rsidRPr="0064046A" w:rsidRDefault="00B360D2" w:rsidP="00A73D26">
            <w:pPr>
              <w:jc w:val="left"/>
              <w:rPr>
                <w:b/>
              </w:rPr>
            </w:pPr>
            <w:r>
              <w:rPr>
                <w:b/>
              </w:rPr>
              <w:t>“Purchase Contracts”</w:t>
            </w:r>
          </w:p>
        </w:tc>
        <w:tc>
          <w:tcPr>
            <w:tcW w:w="4378" w:type="dxa"/>
            <w:shd w:val="clear" w:color="auto" w:fill="auto"/>
          </w:tcPr>
          <w:p w14:paraId="25737CD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E137A5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0A4821" w14:textId="77777777" w:rsidR="00B360D2" w:rsidRPr="0064046A" w:rsidRDefault="00B360D2" w:rsidP="00A73D26">
            <w:pPr>
              <w:jc w:val="left"/>
              <w:rPr>
                <w:b/>
              </w:rPr>
            </w:pPr>
            <w:r w:rsidRPr="0064046A">
              <w:rPr>
                <w:b/>
              </w:rPr>
              <w:t>“Qualified Bank”</w:t>
            </w:r>
          </w:p>
        </w:tc>
        <w:tc>
          <w:tcPr>
            <w:tcW w:w="4378" w:type="dxa"/>
            <w:shd w:val="clear" w:color="auto" w:fill="auto"/>
          </w:tcPr>
          <w:p w14:paraId="607E085B" w14:textId="2B1CCB2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B360D2" w:rsidRPr="0064046A" w14:paraId="00DCF62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48B83E" w14:textId="77777777" w:rsidR="00B360D2" w:rsidRPr="0064046A" w:rsidRDefault="00B360D2" w:rsidP="00A73D26">
            <w:pPr>
              <w:jc w:val="left"/>
              <w:rPr>
                <w:b/>
              </w:rPr>
            </w:pPr>
            <w:r w:rsidRPr="0064046A">
              <w:rPr>
                <w:b/>
              </w:rPr>
              <w:t>"Qualified Company”</w:t>
            </w:r>
          </w:p>
        </w:tc>
        <w:tc>
          <w:tcPr>
            <w:tcW w:w="4378" w:type="dxa"/>
            <w:shd w:val="clear" w:color="auto" w:fill="auto"/>
          </w:tcPr>
          <w:p w14:paraId="7CD0E030" w14:textId="2FD6792D" w:rsidR="00B360D2" w:rsidRPr="0064046A" w:rsidRDefault="00B360D2" w:rsidP="00A73D26">
            <w:pPr>
              <w:pStyle w:val="BodyText"/>
              <w:ind w:left="0"/>
              <w:cnfStyle w:val="000000100000" w:firstRow="0" w:lastRow="0" w:firstColumn="0" w:lastColumn="0" w:oddVBand="0" w:evenVBand="0" w:oddHBand="1" w:evenHBand="0" w:firstRowFirstColumn="0" w:firstRowLastColumn="0" w:lastRowFirstColumn="0" w:lastRowLastColumn="0"/>
            </w:pPr>
            <w:r>
              <w:t xml:space="preserve">a company which is a public company or a private company within the meaning of section 1(3) of the Companies Act 1985 and which is </w:t>
            </w:r>
            <w:r w:rsidDel="00B360D2">
              <w:t xml:space="preserve">either </w:t>
            </w:r>
            <w:bookmarkStart w:id="23" w:name="_DV_C3"/>
            <w:r w:rsidDel="00B360D2">
              <w:t>:</w:t>
            </w:r>
            <w:bookmarkEnd w:id="23"/>
          </w:p>
          <w:p w14:paraId="74357E15"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4" w:name="_DV_C4"/>
            <w:r w:rsidRPr="0064046A">
              <w:rPr>
                <w:rStyle w:val="DeltaViewInsertion"/>
                <w:rFonts w:cs="Arial"/>
                <w:color w:val="auto"/>
              </w:rPr>
              <w:t>(a)</w:t>
            </w:r>
            <w:r w:rsidRPr="0064046A">
              <w:rPr>
                <w:rFonts w:cs="Arial"/>
                <w:szCs w:val="24"/>
              </w:rPr>
              <w:tab/>
            </w:r>
            <w:bookmarkStart w:id="25" w:name="_DV_M3"/>
            <w:bookmarkEnd w:id="24"/>
            <w:bookmarkEnd w:id="25"/>
            <w:r w:rsidRPr="0064046A">
              <w:rPr>
                <w:rFonts w:cs="Arial"/>
                <w:szCs w:val="24"/>
              </w:rPr>
              <w:t>a shareholder of the User or any holding company of such shareholder</w:t>
            </w:r>
            <w:bookmarkStart w:id="26" w:name="_DV_C6"/>
            <w:r w:rsidRPr="0064046A">
              <w:rPr>
                <w:rFonts w:cs="Arial"/>
                <w:szCs w:val="24"/>
              </w:rPr>
              <w:t xml:space="preserve"> or</w:t>
            </w:r>
            <w:bookmarkEnd w:id="26"/>
          </w:p>
          <w:p w14:paraId="4332D427"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7" w:name="_DV_C7"/>
            <w:r w:rsidRPr="0064046A">
              <w:rPr>
                <w:rFonts w:cs="Arial"/>
                <w:szCs w:val="24"/>
              </w:rPr>
              <w:t>(b)</w:t>
            </w:r>
            <w:r w:rsidRPr="0064046A">
              <w:rPr>
                <w:rFonts w:cs="Arial"/>
                <w:szCs w:val="24"/>
              </w:rPr>
              <w:tab/>
              <w:t xml:space="preserve">any subsidiary of any such </w:t>
            </w:r>
            <w:bookmarkStart w:id="28" w:name="_DV_M4"/>
            <w:bookmarkEnd w:id="27"/>
            <w:bookmarkEnd w:id="28"/>
            <w:r w:rsidRPr="0064046A">
              <w:rPr>
                <w:rFonts w:cs="Arial"/>
                <w:szCs w:val="24"/>
              </w:rPr>
              <w:t>holding company</w:t>
            </w:r>
            <w:bookmarkStart w:id="29" w:name="_DV_C8"/>
            <w:r w:rsidRPr="0064046A">
              <w:rPr>
                <w:rFonts w:cs="Arial"/>
                <w:szCs w:val="24"/>
              </w:rPr>
              <w:t>, but only where the subsidiary</w:t>
            </w:r>
            <w:bookmarkEnd w:id="29"/>
          </w:p>
          <w:p w14:paraId="1001C4FF" w14:textId="4AE48B10"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0"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30"/>
          </w:p>
          <w:p w14:paraId="2EEF2289"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1"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likely to promote the success of that subsidiary for the benefit of its members;</w:t>
            </w:r>
            <w:bookmarkEnd w:id="31"/>
          </w:p>
          <w:p w14:paraId="270CA894"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2"/>
          </w:p>
          <w:p w14:paraId="2BAC0232" w14:textId="5FAD26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bookmarkStart w:id="33" w:name="_DV_C13"/>
            <w:r w:rsidRPr="0064046A">
              <w:rPr>
                <w:rFonts w:cs="Arial"/>
                <w:szCs w:val="24"/>
              </w:rPr>
              <w:t>(the expressions “holding company” and “subsidiary</w:t>
            </w:r>
            <w:bookmarkStart w:id="34" w:name="_DV_M5"/>
            <w:bookmarkEnd w:id="33"/>
            <w:bookmarkEnd w:id="34"/>
            <w:r w:rsidRPr="0064046A">
              <w:rPr>
                <w:rFonts w:cs="Arial"/>
                <w:szCs w:val="24"/>
              </w:rPr>
              <w:t xml:space="preserve">” having the </w:t>
            </w:r>
            <w:bookmarkStart w:id="35" w:name="_DV_C15"/>
            <w:r w:rsidRPr="0064046A">
              <w:rPr>
                <w:rFonts w:cs="Arial"/>
                <w:szCs w:val="24"/>
              </w:rPr>
              <w:t>respective meanings</w:t>
            </w:r>
            <w:bookmarkStart w:id="36" w:name="_DV_M6"/>
            <w:bookmarkEnd w:id="35"/>
            <w:bookmarkEnd w:id="3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B360D2" w:rsidRPr="0064046A" w14:paraId="287DDDA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DB3225" w14:textId="77777777" w:rsidR="00B360D2" w:rsidRPr="0064046A" w:rsidRDefault="00B360D2" w:rsidP="00A73D26">
            <w:pPr>
              <w:jc w:val="left"/>
              <w:rPr>
                <w:b/>
              </w:rPr>
            </w:pPr>
            <w:r w:rsidRPr="0064046A">
              <w:rPr>
                <w:b/>
              </w:rPr>
              <w:lastRenderedPageBreak/>
              <w:t>"Quorum"</w:t>
            </w:r>
          </w:p>
        </w:tc>
        <w:tc>
          <w:tcPr>
            <w:tcW w:w="4378" w:type="dxa"/>
            <w:shd w:val="clear" w:color="auto" w:fill="auto"/>
          </w:tcPr>
          <w:p w14:paraId="6F1F8D5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quorum required for a </w:t>
            </w:r>
            <w:r>
              <w:t>STC Modification Panel</w:t>
            </w:r>
            <w:r w:rsidRPr="0064046A">
              <w:t xml:space="preserve"> Meeting as defined in Section B, sub-paragraph 6.4.5;</w:t>
            </w:r>
          </w:p>
        </w:tc>
      </w:tr>
      <w:tr w:rsidR="00B360D2" w:rsidRPr="0064046A" w14:paraId="134AB9C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D3F88" w14:textId="77777777" w:rsidR="00B360D2" w:rsidRPr="0064046A" w:rsidRDefault="00B360D2" w:rsidP="00A73D26">
            <w:pPr>
              <w:jc w:val="left"/>
              <w:rPr>
                <w:b/>
              </w:rPr>
            </w:pPr>
            <w:r w:rsidRPr="0064046A">
              <w:t>“</w:t>
            </w:r>
            <w:r w:rsidRPr="0064046A">
              <w:rPr>
                <w:b/>
              </w:rPr>
              <w:t>Reactive Power</w:t>
            </w:r>
            <w:r w:rsidRPr="0064046A">
              <w:t>”</w:t>
            </w:r>
          </w:p>
        </w:tc>
        <w:tc>
          <w:tcPr>
            <w:tcW w:w="4378" w:type="dxa"/>
            <w:shd w:val="clear" w:color="auto" w:fill="auto"/>
          </w:tcPr>
          <w:p w14:paraId="346B4B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18F3B0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C6B6C1" w14:textId="77777777" w:rsidR="00B360D2" w:rsidRPr="0064046A" w:rsidRDefault="00B360D2" w:rsidP="00A73D26">
            <w:pPr>
              <w:jc w:val="left"/>
              <w:rPr>
                <w:b/>
              </w:rPr>
            </w:pPr>
            <w:r w:rsidRPr="0064046A">
              <w:rPr>
                <w:b/>
              </w:rPr>
              <w:t>"Reasonable Charges"</w:t>
            </w:r>
          </w:p>
        </w:tc>
        <w:tc>
          <w:tcPr>
            <w:tcW w:w="4378" w:type="dxa"/>
            <w:shd w:val="clear" w:color="auto" w:fill="auto"/>
          </w:tcPr>
          <w:p w14:paraId="465DD65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reasonable cost reflective charges comparable to charges for similar services obtainable in the open market; </w:t>
            </w:r>
          </w:p>
        </w:tc>
      </w:tr>
      <w:tr w:rsidR="00B360D2" w:rsidRPr="0064046A" w14:paraId="7BD977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635A" w14:textId="77777777" w:rsidR="00B360D2" w:rsidRPr="0064046A" w:rsidRDefault="00B360D2" w:rsidP="00A73D26">
            <w:pPr>
              <w:pStyle w:val="NormalS"/>
              <w:spacing w:after="120"/>
              <w:rPr>
                <w:b/>
              </w:rPr>
            </w:pPr>
            <w:r w:rsidRPr="0064046A">
              <w:rPr>
                <w:b/>
              </w:rPr>
              <w:t>"Receiving Party"</w:t>
            </w:r>
          </w:p>
        </w:tc>
        <w:tc>
          <w:tcPr>
            <w:tcW w:w="4378" w:type="dxa"/>
            <w:shd w:val="clear" w:color="auto" w:fill="auto"/>
          </w:tcPr>
          <w:p w14:paraId="09F44A77"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49D73C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D39CEC" w14:textId="77777777" w:rsidR="00B360D2" w:rsidRPr="0064046A" w:rsidRDefault="00B360D2" w:rsidP="00A73D26">
            <w:pPr>
              <w:pStyle w:val="NormalS"/>
              <w:spacing w:after="120"/>
              <w:rPr>
                <w:b/>
              </w:rPr>
            </w:pPr>
            <w:r w:rsidRPr="0064046A">
              <w:rPr>
                <w:b/>
              </w:rPr>
              <w:t>"Reference Notice"</w:t>
            </w:r>
          </w:p>
        </w:tc>
        <w:tc>
          <w:tcPr>
            <w:tcW w:w="4378" w:type="dxa"/>
            <w:shd w:val="clear" w:color="auto" w:fill="auto"/>
          </w:tcPr>
          <w:p w14:paraId="3137EEF7" w14:textId="2091EC2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 xml:space="preserve">a notice sent to the Authority or the </w:t>
            </w:r>
            <w:r w:rsidR="00055F7B">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B360D2" w:rsidRPr="0064046A" w14:paraId="3EE51E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35A1AC" w14:textId="77777777" w:rsidR="00B360D2" w:rsidRPr="0064046A" w:rsidRDefault="00B360D2" w:rsidP="00A73D26">
            <w:pPr>
              <w:jc w:val="left"/>
              <w:rPr>
                <w:b/>
              </w:rPr>
            </w:pPr>
            <w:r w:rsidRPr="0064046A">
              <w:rPr>
                <w:b/>
              </w:rPr>
              <w:lastRenderedPageBreak/>
              <w:t>"Regulations"</w:t>
            </w:r>
          </w:p>
        </w:tc>
        <w:tc>
          <w:tcPr>
            <w:tcW w:w="4378" w:type="dxa"/>
            <w:shd w:val="clear" w:color="auto" w:fill="auto"/>
          </w:tcPr>
          <w:p w14:paraId="618824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Electricity Safety, Quality and Continuity Regulations 2002;</w:t>
            </w:r>
          </w:p>
        </w:tc>
      </w:tr>
      <w:tr w:rsidR="00B360D2" w:rsidRPr="0064046A" w14:paraId="088EE1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DB51DF" w14:textId="77777777" w:rsidR="00B360D2" w:rsidRPr="0064046A" w:rsidRDefault="00B360D2" w:rsidP="00A73D26">
            <w:pPr>
              <w:jc w:val="left"/>
              <w:rPr>
                <w:b/>
              </w:rPr>
            </w:pPr>
            <w:r w:rsidRPr="0064046A">
              <w:rPr>
                <w:b/>
              </w:rPr>
              <w:t>"Related Significant Incidents"</w:t>
            </w:r>
          </w:p>
        </w:tc>
        <w:tc>
          <w:tcPr>
            <w:tcW w:w="4378" w:type="dxa"/>
            <w:shd w:val="clear" w:color="auto" w:fill="auto"/>
          </w:tcPr>
          <w:p w14:paraId="56E0C914" w14:textId="77777777" w:rsidR="00B360D2" w:rsidRPr="0064046A" w:rsidRDefault="00B360D2" w:rsidP="00A73D26">
            <w:pPr>
              <w:tabs>
                <w:tab w:val="left" w:pos="1985"/>
              </w:tabs>
              <w:ind w:left="33"/>
              <w:jc w:val="left"/>
              <w:cnfStyle w:val="000000000000" w:firstRow="0" w:lastRow="0" w:firstColumn="0" w:lastColumn="0" w:oddVBand="0" w:evenVBand="0" w:oddHBand="0" w:evenHBand="0" w:firstRowFirstColumn="0" w:firstRowLastColumn="0" w:lastRowFirstColumn="0" w:lastRowLastColumn="0"/>
            </w:pPr>
            <w:r w:rsidRPr="0064046A">
              <w:t>a series of Significant Incidents in which one or more Significant Incidents cause or exacerbate one or more other Significant Incidents;</w:t>
            </w:r>
          </w:p>
        </w:tc>
      </w:tr>
      <w:tr w:rsidR="00B360D2" w:rsidRPr="0064046A" w14:paraId="17A554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B3D03" w14:textId="77777777" w:rsidR="00B360D2" w:rsidRPr="0064046A" w:rsidRDefault="00B360D2" w:rsidP="00A73D26">
            <w:pPr>
              <w:jc w:val="left"/>
              <w:rPr>
                <w:b/>
              </w:rPr>
            </w:pPr>
            <w:r w:rsidRPr="0064046A">
              <w:rPr>
                <w:b/>
              </w:rPr>
              <w:t>"Related Undertaking"</w:t>
            </w:r>
          </w:p>
        </w:tc>
        <w:tc>
          <w:tcPr>
            <w:tcW w:w="4378" w:type="dxa"/>
            <w:shd w:val="clear" w:color="auto" w:fill="auto"/>
          </w:tcPr>
          <w:p w14:paraId="4EE08D9B" w14:textId="77777777" w:rsidR="00B360D2" w:rsidRPr="0064046A" w:rsidRDefault="00B360D2" w:rsidP="00A73D26">
            <w:pPr>
              <w:tabs>
                <w:tab w:val="left" w:pos="1985"/>
              </w:tabs>
              <w:ind w:left="33"/>
              <w:jc w:val="left"/>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B360D2" w:rsidRPr="0064046A" w14:paraId="623960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17010" w14:textId="77777777" w:rsidR="00B360D2" w:rsidRPr="0064046A" w:rsidRDefault="00B360D2" w:rsidP="00A73D26">
            <w:pPr>
              <w:jc w:val="left"/>
              <w:rPr>
                <w:b/>
              </w:rPr>
            </w:pPr>
            <w:r w:rsidRPr="0064046A">
              <w:rPr>
                <w:b/>
              </w:rPr>
              <w:t>"Relevant Connection Site"</w:t>
            </w:r>
          </w:p>
        </w:tc>
        <w:tc>
          <w:tcPr>
            <w:tcW w:w="4378" w:type="dxa"/>
            <w:shd w:val="clear" w:color="auto" w:fill="auto"/>
          </w:tcPr>
          <w:p w14:paraId="1854E337" w14:textId="36AB00B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in respect of each Construction Project, Exchange Rate Request or </w:t>
            </w:r>
            <w:r w:rsidR="00584E9F">
              <w:rPr>
                <w:rStyle w:val="Emphasis"/>
                <w:i w:val="0"/>
              </w:rPr>
              <w:t xml:space="preserve">The Company Modification Application </w:t>
            </w:r>
            <w:r w:rsidRPr="0064046A">
              <w:rPr>
                <w:rStyle w:val="Emphasis"/>
                <w:i w:val="0"/>
              </w:rPr>
              <w:t>for a</w:t>
            </w:r>
            <w:r w:rsidR="00C3362C">
              <w:rPr>
                <w:rStyle w:val="Emphasis"/>
                <w:i w:val="0"/>
              </w:rPr>
              <w:t xml:space="preserve"> </w:t>
            </w:r>
            <w:r w:rsidR="00584E9F">
              <w:rPr>
                <w:rStyle w:val="Emphasis"/>
                <w:i w:val="0"/>
              </w:rPr>
              <w:t>Transmission Evaluation</w:t>
            </w:r>
            <w:r w:rsidRPr="0064046A">
              <w:rPr>
                <w:rStyle w:val="Emphasis"/>
                <w:i w:val="0"/>
              </w:rPr>
              <w:t xml:space="preserve">: </w:t>
            </w:r>
          </w:p>
          <w:p w14:paraId="0B9D80D0"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(a)  the Connection Site or New Connection Site which is the subject of the relevant User Application; or</w:t>
            </w:r>
          </w:p>
          <w:p w14:paraId="34635825" w14:textId="66A93056"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 xml:space="preserve">(b) in the case of a User Application made to </w:t>
            </w:r>
            <w:r>
              <w:t>The Company</w:t>
            </w:r>
            <w:r w:rsidRPr="0064046A">
              <w:t xml:space="preserve"> by an Embedded User, the connection site of such Embedded User;</w:t>
            </w:r>
          </w:p>
        </w:tc>
      </w:tr>
      <w:tr w:rsidR="00B360D2" w:rsidRPr="0064046A" w14:paraId="37D4442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2C7FC9" w14:textId="77777777" w:rsidR="00B360D2" w:rsidRPr="0064046A" w:rsidRDefault="00B360D2" w:rsidP="00A73D26">
            <w:pPr>
              <w:jc w:val="left"/>
              <w:rPr>
                <w:b/>
              </w:rPr>
            </w:pPr>
            <w:r w:rsidRPr="0064046A">
              <w:rPr>
                <w:b/>
              </w:rPr>
              <w:t>"Relevant Instrument"</w:t>
            </w:r>
          </w:p>
        </w:tc>
        <w:tc>
          <w:tcPr>
            <w:tcW w:w="4378" w:type="dxa"/>
            <w:shd w:val="clear" w:color="auto" w:fill="auto"/>
          </w:tcPr>
          <w:p w14:paraId="1C2F1425" w14:textId="77777777" w:rsidR="00B360D2" w:rsidRPr="0064046A" w:rsidRDefault="00B360D2" w:rsidP="00A73D26">
            <w:pPr>
              <w:tabs>
                <w:tab w:val="left" w:pos="1985"/>
              </w:tabs>
              <w:spacing w:after="120"/>
              <w:ind w:left="33"/>
              <w:jc w:val="left"/>
              <w:cnfStyle w:val="000000100000" w:firstRow="0" w:lastRow="0" w:firstColumn="0" w:lastColumn="0" w:oddVBand="0" w:evenVBand="0" w:oddHBand="1" w:evenHBand="0" w:firstRowFirstColumn="0" w:firstRowLastColumn="0" w:lastRowFirstColumn="0" w:lastRowLastColumn="0"/>
            </w:pPr>
            <w:r w:rsidRPr="0064046A">
              <w:t>any or, as the context may require, a particular one of the following:</w:t>
            </w:r>
          </w:p>
          <w:p w14:paraId="552485EA"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(a)</w:t>
            </w:r>
            <w:r w:rsidRPr="0064046A">
              <w:tab/>
              <w:t>the Act and all subordinate legislation made under the Act;</w:t>
            </w:r>
          </w:p>
          <w:p w14:paraId="75323DDE"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(b)</w:t>
            </w:r>
            <w:r w:rsidRPr="0064046A">
              <w:tab/>
              <w:t>the Data Protection Act 1998 and all subordinate legislation made under it;</w:t>
            </w:r>
          </w:p>
          <w:p w14:paraId="237C6204" w14:textId="77777777" w:rsidR="00B360D2" w:rsidRPr="0064046A" w:rsidRDefault="00B360D2" w:rsidP="00A73D26">
            <w:pPr>
              <w:pStyle w:val="BodyTextIndent3"/>
              <w:spacing w:after="120"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(c)</w:t>
            </w:r>
            <w:r w:rsidRPr="0064046A">
              <w:tab/>
              <w:t>any Transmission Licence and any determination or notice made or issues by the Authority pursuant to the terms thereof,</w:t>
            </w:r>
          </w:p>
          <w:p w14:paraId="75C8EA5F" w14:textId="77777777" w:rsidR="00B360D2" w:rsidRPr="0064046A" w:rsidRDefault="00B360D2"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B360D2" w:rsidRPr="0064046A" w14:paraId="73E94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489AB6" w14:textId="77777777" w:rsidR="00B360D2" w:rsidRPr="0064046A" w:rsidRDefault="00B360D2" w:rsidP="00A73D26">
            <w:pPr>
              <w:jc w:val="left"/>
              <w:rPr>
                <w:b/>
              </w:rPr>
            </w:pPr>
            <w:r w:rsidRPr="0064046A">
              <w:rPr>
                <w:b/>
              </w:rPr>
              <w:lastRenderedPageBreak/>
              <w:t>"Relevant Parties"</w:t>
            </w:r>
          </w:p>
        </w:tc>
        <w:tc>
          <w:tcPr>
            <w:tcW w:w="4378" w:type="dxa"/>
            <w:shd w:val="clear" w:color="auto" w:fill="auto"/>
          </w:tcPr>
          <w:p w14:paraId="2D6417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Parties to a Code Procedure or proposed new Code Procedure;</w:t>
            </w:r>
          </w:p>
        </w:tc>
      </w:tr>
      <w:tr w:rsidR="00B360D2" w:rsidRPr="0064046A" w14:paraId="147FA36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148D09" w14:textId="77777777" w:rsidR="00B360D2" w:rsidRPr="0064046A" w:rsidRDefault="00B360D2" w:rsidP="00A73D26">
            <w:pPr>
              <w:jc w:val="left"/>
              <w:rPr>
                <w:b/>
              </w:rPr>
            </w:pPr>
            <w:r w:rsidRPr="0064046A">
              <w:rPr>
                <w:rFonts w:cs="Arial"/>
                <w:b/>
                <w:bCs/>
                <w:lang w:eastAsia="en-GB"/>
              </w:rPr>
              <w:t>“Relevant Party Category”</w:t>
            </w:r>
          </w:p>
        </w:tc>
        <w:tc>
          <w:tcPr>
            <w:tcW w:w="4378" w:type="dxa"/>
            <w:shd w:val="clear" w:color="auto" w:fill="auto"/>
          </w:tcPr>
          <w:p w14:paraId="27737C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as the context requires, a Party Category containing at least one Relevant Party;</w:t>
            </w:r>
          </w:p>
        </w:tc>
      </w:tr>
      <w:tr w:rsidR="00B360D2" w:rsidRPr="0064046A" w14:paraId="29C7EAB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C1ACD" w14:textId="77777777" w:rsidR="00B360D2" w:rsidRPr="0064046A" w:rsidRDefault="00B360D2" w:rsidP="00A73D26">
            <w:pPr>
              <w:jc w:val="left"/>
              <w:rPr>
                <w:rFonts w:cs="Arial"/>
                <w:b/>
                <w:bCs/>
                <w:lang w:eastAsia="en-GB"/>
              </w:rPr>
            </w:pPr>
            <w:r w:rsidRPr="0064046A">
              <w:rPr>
                <w:rFonts w:cs="Arial"/>
                <w:b/>
                <w:bCs/>
                <w:lang w:eastAsia="en-GB"/>
              </w:rPr>
              <w:t>“Relevant Interruption”</w:t>
            </w:r>
          </w:p>
        </w:tc>
        <w:tc>
          <w:tcPr>
            <w:tcW w:w="4378" w:type="dxa"/>
            <w:shd w:val="clear" w:color="auto" w:fill="auto"/>
          </w:tcPr>
          <w:p w14:paraId="088D24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as defined in the CUSC;</w:t>
            </w:r>
          </w:p>
        </w:tc>
      </w:tr>
      <w:tr w:rsidR="00B360D2" w:rsidRPr="0064046A" w14:paraId="403D4A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51A57" w14:textId="77777777" w:rsidR="00B360D2" w:rsidRPr="0064046A" w:rsidRDefault="00B360D2" w:rsidP="00A73D26">
            <w:pPr>
              <w:jc w:val="left"/>
              <w:rPr>
                <w:b/>
              </w:rPr>
            </w:pPr>
            <w:r w:rsidRPr="0064046A">
              <w:rPr>
                <w:b/>
              </w:rPr>
              <w:t>"Replacement of Assets"</w:t>
            </w:r>
          </w:p>
        </w:tc>
        <w:tc>
          <w:tcPr>
            <w:tcW w:w="4378" w:type="dxa"/>
            <w:shd w:val="clear" w:color="auto" w:fill="auto"/>
          </w:tcPr>
          <w:p w14:paraId="0E5078F7" w14:textId="66C00CF2"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B360D2" w:rsidRPr="0064046A" w14:paraId="798E34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240C80" w14:textId="77777777" w:rsidR="00B360D2" w:rsidRDefault="00B360D2" w:rsidP="00A73D26">
            <w:pPr>
              <w:jc w:val="left"/>
            </w:pPr>
            <w:r w:rsidRPr="0064046A">
              <w:t>"</w:t>
            </w:r>
            <w:r w:rsidRPr="0064046A">
              <w:rPr>
                <w:b/>
              </w:rPr>
              <w:t>Required Standard</w:t>
            </w:r>
            <w:r w:rsidRPr="0064046A">
              <w:t>"</w:t>
            </w:r>
          </w:p>
          <w:p w14:paraId="3D4038EB" w14:textId="28970349" w:rsidR="00B360D2" w:rsidRPr="0064046A" w:rsidRDefault="00B360D2" w:rsidP="00A73D26">
            <w:pPr>
              <w:jc w:val="left"/>
              <w:rPr>
                <w:b/>
              </w:rPr>
            </w:pPr>
          </w:p>
        </w:tc>
        <w:tc>
          <w:tcPr>
            <w:tcW w:w="4378" w:type="dxa"/>
            <w:shd w:val="clear" w:color="auto" w:fill="auto"/>
          </w:tcPr>
          <w:p w14:paraId="63B03280" w14:textId="2289FE9B"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 relation an item of Derogated Plant, the respective standard required of that item (which shall not exceed that required by the Grid Code or the Licence Standard(s) as specified in or pursuant to a Transmission Derogation);</w:t>
            </w:r>
          </w:p>
        </w:tc>
      </w:tr>
      <w:tr w:rsidR="00D028B8" w:rsidRPr="0064046A" w14:paraId="5D584FE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84BDDB" w14:textId="3FD4F8D0" w:rsidR="00D028B8" w:rsidRPr="0064046A" w:rsidRDefault="00D028B8" w:rsidP="00A73D26">
            <w:pPr>
              <w:jc w:val="left"/>
            </w:pPr>
            <w:r>
              <w:rPr>
                <w:b/>
                <w:bCs/>
              </w:rPr>
              <w:t>“Reservation"</w:t>
            </w:r>
          </w:p>
        </w:tc>
        <w:tc>
          <w:tcPr>
            <w:tcW w:w="4378" w:type="dxa"/>
            <w:shd w:val="clear" w:color="auto" w:fill="auto"/>
          </w:tcPr>
          <w:p w14:paraId="59744A6E" w14:textId="20A79FBF" w:rsidR="00D028B8" w:rsidRPr="0064046A" w:rsidRDefault="00D028B8" w:rsidP="00A73D26">
            <w:pPr>
              <w:cnfStyle w:val="000000100000" w:firstRow="0" w:lastRow="0" w:firstColumn="0" w:lastColumn="0" w:oddVBand="0" w:evenVBand="0" w:oddHBand="1" w:evenHBand="0" w:firstRowFirstColumn="0" w:firstRowLastColumn="0" w:lastRowFirstColumn="0" w:lastRowLastColumn="0"/>
            </w:pPr>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Transmision System are progressed by the Transmission Owner and reserved so as to be available to be offered in respect of a future Gate 2 Application or otherwise (and Reservation and Reserved shall be construed accordingly);</w:t>
            </w:r>
          </w:p>
        </w:tc>
      </w:tr>
      <w:tr w:rsidR="00B360D2" w:rsidRPr="0064046A" w14:paraId="4F1FD63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FC0E1" w14:textId="77777777" w:rsidR="00B360D2" w:rsidRPr="00086DE0" w:rsidRDefault="00B360D2" w:rsidP="00A73D26">
            <w:pPr>
              <w:jc w:val="left"/>
              <w:rPr>
                <w:b/>
                <w:bCs/>
              </w:rPr>
            </w:pPr>
            <w:r w:rsidRPr="00086DE0">
              <w:rPr>
                <w:b/>
                <w:bCs/>
              </w:rPr>
              <w:t>“Restoration Contractor”</w:t>
            </w:r>
          </w:p>
        </w:tc>
        <w:tc>
          <w:tcPr>
            <w:tcW w:w="4378" w:type="dxa"/>
            <w:shd w:val="clear" w:color="auto" w:fill="auto"/>
          </w:tcPr>
          <w:p w14:paraId="28E75E77" w14:textId="2BD20D4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679127F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690346" w14:textId="77777777" w:rsidR="00B360D2" w:rsidRPr="00723F16" w:rsidRDefault="00B360D2" w:rsidP="00A73D26">
            <w:pPr>
              <w:jc w:val="left"/>
              <w:rPr>
                <w:b/>
                <w:bCs/>
              </w:rPr>
            </w:pPr>
            <w:r>
              <w:rPr>
                <w:b/>
                <w:bCs/>
              </w:rPr>
              <w:t>“</w:t>
            </w:r>
            <w:r w:rsidRPr="00723F16">
              <w:rPr>
                <w:b/>
                <w:bCs/>
              </w:rPr>
              <w:t>Restoration Plan</w:t>
            </w:r>
            <w:r>
              <w:rPr>
                <w:b/>
                <w:bCs/>
              </w:rPr>
              <w:t>”</w:t>
            </w:r>
          </w:p>
        </w:tc>
        <w:tc>
          <w:tcPr>
            <w:tcW w:w="4378" w:type="dxa"/>
            <w:shd w:val="clear" w:color="auto" w:fill="auto"/>
          </w:tcPr>
          <w:p w14:paraId="3EAF565E" w14:textId="3453131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485309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3857BA" w14:textId="77777777" w:rsidR="00B360D2" w:rsidRPr="0064046A" w:rsidRDefault="00B360D2" w:rsidP="00A73D26">
            <w:pPr>
              <w:jc w:val="left"/>
              <w:rPr>
                <w:rStyle w:val="FootnoteReference"/>
                <w:b/>
              </w:rPr>
            </w:pPr>
            <w:r w:rsidRPr="0064046A">
              <w:rPr>
                <w:b/>
              </w:rPr>
              <w:t>"Safety Co-ordinators"</w:t>
            </w:r>
          </w:p>
        </w:tc>
        <w:tc>
          <w:tcPr>
            <w:tcW w:w="4378" w:type="dxa"/>
            <w:shd w:val="clear" w:color="auto" w:fill="auto"/>
          </w:tcPr>
          <w:p w14:paraId="3B8A6BB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11D7BB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A9BC0E" w14:textId="77777777" w:rsidR="00B360D2" w:rsidRPr="0064046A" w:rsidRDefault="00B360D2" w:rsidP="00A73D26">
            <w:pPr>
              <w:jc w:val="left"/>
              <w:rPr>
                <w:b/>
              </w:rPr>
            </w:pPr>
            <w:r w:rsidRPr="0064046A">
              <w:rPr>
                <w:b/>
              </w:rPr>
              <w:t>"Safety Rules"</w:t>
            </w:r>
          </w:p>
        </w:tc>
        <w:tc>
          <w:tcPr>
            <w:tcW w:w="4378" w:type="dxa"/>
            <w:shd w:val="clear" w:color="auto" w:fill="auto"/>
          </w:tcPr>
          <w:p w14:paraId="6EA02C7D" w14:textId="22F9414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the rules </w:t>
            </w:r>
            <w:r w:rsidR="22A69EDA">
              <w:t>of a</w:t>
            </w:r>
            <w:r>
              <w:t xml:space="preserve">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B360D2" w:rsidRPr="0064046A" w14:paraId="180A1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442CDB" w14:textId="77777777" w:rsidR="00B360D2" w:rsidRPr="0097020E" w:rsidRDefault="00B360D2" w:rsidP="00A73D26">
            <w:r w:rsidRPr="0064046A">
              <w:rPr>
                <w:b/>
              </w:rPr>
              <w:lastRenderedPageBreak/>
              <w:t>"Schedule"</w:t>
            </w:r>
          </w:p>
        </w:tc>
        <w:tc>
          <w:tcPr>
            <w:tcW w:w="4378" w:type="dxa"/>
            <w:shd w:val="clear" w:color="auto" w:fill="auto"/>
          </w:tcPr>
          <w:p w14:paraId="7E798C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schedule to and forming a part of this Code as referred to herein;</w:t>
            </w:r>
          </w:p>
        </w:tc>
      </w:tr>
      <w:tr w:rsidR="00B360D2" w:rsidRPr="0064046A" w14:paraId="1936B8A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BDF781" w14:textId="77777777" w:rsidR="00B360D2" w:rsidRPr="0064046A" w:rsidRDefault="00B360D2" w:rsidP="00A73D26">
            <w:pPr>
              <w:jc w:val="left"/>
              <w:rPr>
                <w:b/>
              </w:rPr>
            </w:pPr>
            <w:r w:rsidRPr="0064046A">
              <w:rPr>
                <w:b/>
              </w:rPr>
              <w:t>"Scottish NSLPAs"</w:t>
            </w:r>
          </w:p>
        </w:tc>
        <w:tc>
          <w:tcPr>
            <w:tcW w:w="4378" w:type="dxa"/>
            <w:shd w:val="clear" w:color="auto" w:fill="auto"/>
          </w:tcPr>
          <w:p w14:paraId="73CCF7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agreement (as from time to time amended) between </w:t>
            </w:r>
            <w:r>
              <w:t>SPT</w:t>
            </w:r>
            <w:r w:rsidRPr="0064046A">
              <w:t xml:space="preserve"> and British Energy Generation (UK) Limited in relation to (i) Hunterston power station and Torness power station and (ii) the agreement (as from time to time amended) between </w:t>
            </w:r>
            <w:r>
              <w:t xml:space="preserve">SPT </w:t>
            </w:r>
            <w:r w:rsidRPr="0064046A">
              <w:t xml:space="preserve">and British Nuclear Fuels plc in relation to Chapelcross power station. </w:t>
            </w:r>
          </w:p>
        </w:tc>
      </w:tr>
      <w:tr w:rsidR="00B360D2" w:rsidRPr="0064046A" w14:paraId="2B25365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56CD7C" w14:textId="77777777" w:rsidR="00B360D2" w:rsidRPr="00D23CFC" w:rsidRDefault="00B360D2" w:rsidP="00A73D26">
            <w:pPr>
              <w:jc w:val="left"/>
              <w:rPr>
                <w:b/>
              </w:rPr>
            </w:pPr>
            <w:r w:rsidRPr="00D23CFC">
              <w:rPr>
                <w:b/>
              </w:rPr>
              <w:t>“SCR Guidance”</w:t>
            </w:r>
          </w:p>
        </w:tc>
        <w:tc>
          <w:tcPr>
            <w:tcW w:w="4378" w:type="dxa"/>
            <w:shd w:val="clear" w:color="auto" w:fill="auto"/>
          </w:tcPr>
          <w:p w14:paraId="141600B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a document of that title created and maintained by the Authority to provide guidance to interested parties on the conduct of an SCR by the Authority; </w:t>
            </w:r>
          </w:p>
        </w:tc>
      </w:tr>
      <w:tr w:rsidR="00B360D2" w:rsidRPr="0064046A" w14:paraId="1E596B2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A21EEA" w14:textId="77777777" w:rsidR="00B360D2" w:rsidRPr="0064046A" w:rsidRDefault="00B360D2" w:rsidP="00A73D26">
            <w:pPr>
              <w:jc w:val="left"/>
              <w:rPr>
                <w:b/>
              </w:rPr>
            </w:pPr>
            <w:r w:rsidRPr="0064046A">
              <w:rPr>
                <w:b/>
              </w:rPr>
              <w:t>"Section"</w:t>
            </w:r>
          </w:p>
        </w:tc>
        <w:tc>
          <w:tcPr>
            <w:tcW w:w="4378" w:type="dxa"/>
            <w:shd w:val="clear" w:color="auto" w:fill="auto"/>
          </w:tcPr>
          <w:p w14:paraId="5F88CE2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section of and forming a part of this Code as referred to herein;</w:t>
            </w:r>
          </w:p>
        </w:tc>
      </w:tr>
      <w:tr w:rsidR="00B360D2" w:rsidRPr="0064046A" w14:paraId="7AAF0AAE" w14:textId="77777777" w:rsidTr="00A73D26">
        <w:trPr>
          <w:trHeight w:val="8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70D830" w14:textId="77777777" w:rsidR="00B360D2" w:rsidRPr="00FC6B71" w:rsidRDefault="00B360D2" w:rsidP="00A73D26">
            <w:pPr>
              <w:jc w:val="left"/>
              <w:rPr>
                <w:b/>
              </w:rPr>
            </w:pPr>
            <w:r w:rsidRPr="00FC6B71">
              <w:rPr>
                <w:b/>
              </w:rPr>
              <w:t>"Secured Event"</w:t>
            </w:r>
          </w:p>
          <w:p w14:paraId="6F229089" w14:textId="77777777" w:rsidR="00B360D2" w:rsidRPr="00FC6B71" w:rsidRDefault="00B360D2" w:rsidP="00A73D26"/>
          <w:p w14:paraId="1C0FD594" w14:textId="77777777" w:rsidR="00B360D2" w:rsidRPr="00FC6B71" w:rsidRDefault="00B360D2" w:rsidP="00A73D26">
            <w:r w:rsidRPr="00FC6B71">
              <w:t>“</w:t>
            </w:r>
            <w:r w:rsidRPr="00FC6B71">
              <w:rPr>
                <w:b/>
              </w:rPr>
              <w:t>Self-Governance Criteria</w:t>
            </w:r>
            <w:r w:rsidRPr="00FC6B71">
              <w:t>”</w:t>
            </w:r>
          </w:p>
        </w:tc>
        <w:tc>
          <w:tcPr>
            <w:tcW w:w="4378" w:type="dxa"/>
            <w:shd w:val="clear" w:color="auto" w:fill="auto"/>
          </w:tcPr>
          <w:p w14:paraId="26814158" w14:textId="1322BE69"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respect of the National Electricity  Transmission System and each of the Parties' Transmission Systems in the Licence Standards;</w:t>
            </w:r>
          </w:p>
          <w:p w14:paraId="47B497BF"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means that a proposal, if implemented:</w:t>
            </w:r>
          </w:p>
          <w:p w14:paraId="762E5ED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 is unlikely to have a material effect on:</w:t>
            </w:r>
          </w:p>
          <w:p w14:paraId="6BFA3460"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w:t>
            </w:r>
            <w:r w:rsidRPr="00FC6B71">
              <w:rPr>
                <w:lang w:eastAsia="en-GB"/>
              </w:rPr>
              <w:tab/>
              <w:t>existing or future electricity consumers; and</w:t>
            </w:r>
          </w:p>
          <w:p w14:paraId="78B83CE2"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B360D2"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p>
        </w:tc>
      </w:tr>
      <w:tr w:rsidR="00B360D2" w:rsidRPr="0064046A" w14:paraId="5D908A5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3BA489" w14:textId="77777777" w:rsidR="00B360D2" w:rsidRPr="0082059A" w:rsidRDefault="00B360D2" w:rsidP="00A73D26">
            <w:pPr>
              <w:jc w:val="left"/>
              <w:rPr>
                <w:b/>
              </w:rPr>
            </w:pPr>
            <w:r w:rsidRPr="0082059A">
              <w:lastRenderedPageBreak/>
              <w:t>“</w:t>
            </w:r>
            <w:r w:rsidRPr="0082059A">
              <w:rPr>
                <w:b/>
              </w:rPr>
              <w:t>Self-Governance Statement</w:t>
            </w:r>
            <w:r w:rsidRPr="0082059A">
              <w:t>”</w:t>
            </w:r>
          </w:p>
        </w:tc>
        <w:tc>
          <w:tcPr>
            <w:tcW w:w="4378" w:type="dxa"/>
            <w:shd w:val="clear" w:color="auto" w:fill="auto"/>
          </w:tcPr>
          <w:p w14:paraId="7E23DD1B"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r w:rsidRPr="0082059A">
              <w:t>means the statement prepared and sent by the Panel Secretary pursuant to Section B paragraph 7.2.6B;</w:t>
            </w:r>
          </w:p>
          <w:p w14:paraId="40E64923"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06E76F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29FAC" w14:textId="77777777" w:rsidR="00B360D2" w:rsidRPr="0082059A" w:rsidRDefault="00B360D2" w:rsidP="00A73D26">
            <w:pPr>
              <w:jc w:val="left"/>
              <w:rPr>
                <w:b/>
              </w:rPr>
            </w:pPr>
            <w:r w:rsidRPr="0082059A">
              <w:rPr>
                <w:b/>
              </w:rPr>
              <w:t>"Services Capability Specification"</w:t>
            </w:r>
          </w:p>
        </w:tc>
        <w:tc>
          <w:tcPr>
            <w:tcW w:w="4378" w:type="dxa"/>
            <w:shd w:val="clear" w:color="auto" w:fill="auto"/>
          </w:tcPr>
          <w:p w14:paraId="67E63E0D" w14:textId="77777777" w:rsidR="00B360D2" w:rsidRPr="0082059A" w:rsidRDefault="00B360D2" w:rsidP="00A73D26">
            <w:pPr>
              <w:cnfStyle w:val="000000000000" w:firstRow="0" w:lastRow="0" w:firstColumn="0" w:lastColumn="0" w:oddVBand="0" w:evenVBand="0" w:oddHBand="0" w:evenHBand="0" w:firstRowFirstColumn="0" w:firstRowLastColumn="0" w:lastRowFirstColumn="0" w:lastRowLastColumn="0"/>
            </w:pPr>
            <w:r w:rsidRPr="0082059A">
              <w:t>the specification of Transmission Owner Services provided and maintained in accordance with Section C, Part One, paragraph 3.1;</w:t>
            </w:r>
          </w:p>
        </w:tc>
      </w:tr>
      <w:tr w:rsidR="00B360D2" w:rsidRPr="0064046A" w14:paraId="73A6F6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A9DE31" w14:textId="77777777" w:rsidR="00B360D2" w:rsidRPr="0064046A" w:rsidRDefault="00B360D2" w:rsidP="00A73D26">
            <w:pPr>
              <w:jc w:val="left"/>
              <w:rPr>
                <w:b/>
              </w:rPr>
            </w:pPr>
            <w:r w:rsidRPr="0064046A">
              <w:rPr>
                <w:b/>
              </w:rPr>
              <w:t>"Services Reduction"</w:t>
            </w:r>
          </w:p>
        </w:tc>
        <w:tc>
          <w:tcPr>
            <w:tcW w:w="4378" w:type="dxa"/>
            <w:shd w:val="clear" w:color="auto" w:fill="auto"/>
          </w:tcPr>
          <w:p w14:paraId="4ABDEFD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4.1.2;</w:t>
            </w:r>
          </w:p>
        </w:tc>
      </w:tr>
      <w:tr w:rsidR="00B360D2" w:rsidRPr="0064046A" w14:paraId="112273E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504B10" w14:textId="77777777" w:rsidR="00B360D2" w:rsidRPr="0064046A" w:rsidRDefault="00B360D2" w:rsidP="00A73D26">
            <w:pPr>
              <w:jc w:val="left"/>
              <w:rPr>
                <w:b/>
              </w:rPr>
            </w:pPr>
            <w:r w:rsidRPr="0064046A">
              <w:rPr>
                <w:b/>
              </w:rPr>
              <w:t>"Services Reduction Risk"</w:t>
            </w:r>
          </w:p>
        </w:tc>
        <w:tc>
          <w:tcPr>
            <w:tcW w:w="4378" w:type="dxa"/>
            <w:shd w:val="clear" w:color="auto" w:fill="auto"/>
          </w:tcPr>
          <w:p w14:paraId="0E5C973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sub-paragraph 4.5.2;</w:t>
            </w:r>
          </w:p>
        </w:tc>
      </w:tr>
      <w:tr w:rsidR="00B360D2" w:rsidRPr="0064046A" w14:paraId="5F40D7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C5F521" w14:textId="77777777" w:rsidR="00B360D2" w:rsidRPr="0064046A" w:rsidRDefault="00B360D2" w:rsidP="00A73D26">
            <w:pPr>
              <w:jc w:val="left"/>
              <w:rPr>
                <w:b/>
              </w:rPr>
            </w:pPr>
            <w:r w:rsidRPr="0064046A">
              <w:rPr>
                <w:b/>
              </w:rPr>
              <w:t>"Services Restoration Proposal"</w:t>
            </w:r>
          </w:p>
        </w:tc>
        <w:tc>
          <w:tcPr>
            <w:tcW w:w="4378" w:type="dxa"/>
            <w:shd w:val="clear" w:color="auto" w:fill="auto"/>
          </w:tcPr>
          <w:p w14:paraId="5259EF5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4.6.4;</w:t>
            </w:r>
          </w:p>
        </w:tc>
      </w:tr>
      <w:tr w:rsidR="00B360D2" w:rsidRPr="0064046A" w14:paraId="28D572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5B064B" w14:textId="77777777" w:rsidR="00B360D2" w:rsidRPr="0064046A" w:rsidRDefault="00B360D2" w:rsidP="00A73D26">
            <w:pPr>
              <w:jc w:val="left"/>
              <w:rPr>
                <w:b/>
              </w:rPr>
            </w:pPr>
            <w:r>
              <w:rPr>
                <w:b/>
              </w:rPr>
              <w:t>SHET</w:t>
            </w:r>
          </w:p>
        </w:tc>
        <w:tc>
          <w:tcPr>
            <w:tcW w:w="4378" w:type="dxa"/>
            <w:shd w:val="clear" w:color="auto" w:fill="auto"/>
          </w:tcPr>
          <w:p w14:paraId="450D432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B360D2" w:rsidRPr="0064046A" w14:paraId="01004F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8447FE" w14:textId="77777777" w:rsidR="00B360D2" w:rsidRPr="0008190B" w:rsidRDefault="00B360D2" w:rsidP="00A73D26">
            <w:pPr>
              <w:jc w:val="left"/>
              <w:rPr>
                <w:b/>
              </w:rPr>
            </w:pPr>
            <w:r w:rsidRPr="0008190B">
              <w:t>”</w:t>
            </w:r>
            <w:r w:rsidRPr="0008190B">
              <w:rPr>
                <w:b/>
              </w:rPr>
              <w:t>Significant Code Review</w:t>
            </w:r>
            <w:r w:rsidRPr="0008190B">
              <w:t>”</w:t>
            </w:r>
          </w:p>
          <w:p w14:paraId="30CA9FC2" w14:textId="77777777" w:rsidR="00B360D2" w:rsidRPr="0008190B" w:rsidRDefault="00B360D2" w:rsidP="00A73D26">
            <w:pPr>
              <w:jc w:val="left"/>
            </w:pPr>
          </w:p>
        </w:tc>
        <w:tc>
          <w:tcPr>
            <w:tcW w:w="4378" w:type="dxa"/>
            <w:shd w:val="clear" w:color="auto" w:fill="auto"/>
          </w:tcPr>
          <w:p w14:paraId="685FB010"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means a review of one or more matters which the Authority considers is likely to:</w:t>
            </w:r>
          </w:p>
          <w:p w14:paraId="39F246C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(a) relate to the Code (either on its own or in conjunction with other industry codes); and</w:t>
            </w:r>
          </w:p>
          <w:p w14:paraId="1E932361" w14:textId="274596B9"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concerning which the Authority has issued a notice to a Party or the Parties (among others, as appropriate) stating:</w:t>
            </w:r>
          </w:p>
          <w:p w14:paraId="42E4708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 that the review will constitute a significant code review;</w:t>
            </w:r>
          </w:p>
          <w:p w14:paraId="50BD5C0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(ii) the start date of the significant code review; and</w:t>
            </w:r>
          </w:p>
          <w:p w14:paraId="0B8178B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lastRenderedPageBreak/>
              <w:t>(iii) the matters that will fall within the scope of the review;</w:t>
            </w:r>
          </w:p>
        </w:tc>
      </w:tr>
      <w:tr w:rsidR="00B360D2" w:rsidRPr="0064046A" w14:paraId="030FD86A" w14:textId="77777777" w:rsidTr="00A73D26">
        <w:trPr>
          <w:trHeight w:val="851"/>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EE5859" w14:textId="77777777" w:rsidR="00B360D2" w:rsidRPr="003D6CB9" w:rsidRDefault="00B360D2" w:rsidP="00A73D26">
            <w:pPr>
              <w:rPr>
                <w:b/>
              </w:rPr>
            </w:pPr>
            <w:r w:rsidRPr="003D6CB9">
              <w:rPr>
                <w:b/>
              </w:rPr>
              <w:lastRenderedPageBreak/>
              <w:t>“Significant Code Review Phase”</w:t>
            </w:r>
          </w:p>
        </w:tc>
        <w:tc>
          <w:tcPr>
            <w:tcW w:w="4378" w:type="dxa"/>
            <w:shd w:val="clear" w:color="auto" w:fill="auto"/>
          </w:tcPr>
          <w:p w14:paraId="69C003FB" w14:textId="77777777" w:rsidR="00B360D2" w:rsidRPr="003D6CB9" w:rsidRDefault="00B360D2" w:rsidP="00A73D26">
            <w:pPr>
              <w:pStyle w:val="Heading1"/>
              <w:tabs>
                <w:tab w:val="left" w:pos="33"/>
              </w:tabs>
              <w:ind w:left="33"/>
              <w:cnfStyle w:val="000000000000" w:firstRow="0" w:lastRow="0" w:firstColumn="0" w:lastColumn="0" w:oddVBand="0" w:evenVBand="0" w:oddHBand="0" w:evenHBand="0" w:firstRowFirstColumn="0" w:firstRowLastColumn="0" w:lastRowFirstColumn="0" w:lastRowLastColumn="0"/>
              <w:rPr>
                <w:snapToGrid w:val="0"/>
              </w:rPr>
            </w:pPr>
            <w:r w:rsidRPr="003D6CB9">
              <w:rPr>
                <w:rFonts w:cs="Arial"/>
                <w:spacing w:val="-3"/>
              </w:rPr>
              <w:t>has the meaning set out in Section B, paragraph 7.1.7 (b);</w:t>
            </w:r>
          </w:p>
          <w:p w14:paraId="06659B9F" w14:textId="77777777" w:rsidR="00B360D2" w:rsidRPr="003D6CB9" w:rsidRDefault="00B360D2" w:rsidP="00A73D26">
            <w:pPr>
              <w:pStyle w:val="Heading1"/>
              <w:numPr>
                <w:ilvl w:val="0"/>
                <w:numId w:val="0"/>
              </w:numPr>
              <w:tabs>
                <w:tab w:val="clear" w:pos="720"/>
              </w:tabs>
              <w:ind w:left="-831"/>
              <w:cnfStyle w:val="000000000000" w:firstRow="0" w:lastRow="0" w:firstColumn="0" w:lastColumn="0" w:oddVBand="0" w:evenVBand="0" w:oddHBand="0" w:evenHBand="0" w:firstRowFirstColumn="0" w:firstRowLastColumn="0" w:lastRowFirstColumn="0" w:lastRowLastColumn="0"/>
              <w:rPr>
                <w:rFonts w:cs="Arial"/>
                <w:spacing w:val="-3"/>
              </w:rPr>
            </w:pPr>
            <w:r>
              <w:rPr>
                <w:rFonts w:cs="Arial"/>
                <w:spacing w:val="-3"/>
              </w:rPr>
              <w:tab/>
            </w:r>
          </w:p>
        </w:tc>
      </w:tr>
      <w:tr w:rsidR="00B360D2" w:rsidRPr="0064046A" w14:paraId="135636A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EE1016" w14:textId="77777777" w:rsidR="00B360D2" w:rsidRDefault="00B360D2" w:rsidP="00A73D26">
            <w:pPr>
              <w:jc w:val="left"/>
              <w:rPr>
                <w:b/>
              </w:rPr>
            </w:pPr>
            <w:r w:rsidRPr="0064046A">
              <w:rPr>
                <w:b/>
              </w:rPr>
              <w:t>"Significant Incident"</w:t>
            </w:r>
          </w:p>
          <w:p w14:paraId="74EBCA99" w14:textId="77777777" w:rsidR="00B360D2" w:rsidRDefault="00B360D2" w:rsidP="00A73D26">
            <w:pPr>
              <w:jc w:val="left"/>
              <w:rPr>
                <w:b/>
              </w:rPr>
            </w:pPr>
          </w:p>
          <w:p w14:paraId="14C83FAD" w14:textId="77777777" w:rsidR="00B360D2" w:rsidRDefault="00B360D2" w:rsidP="00A73D26">
            <w:pPr>
              <w:jc w:val="left"/>
              <w:rPr>
                <w:b/>
              </w:rPr>
            </w:pPr>
          </w:p>
          <w:p w14:paraId="613F9F7F" w14:textId="77777777" w:rsidR="00B360D2" w:rsidRDefault="00B360D2" w:rsidP="00A73D26">
            <w:pPr>
              <w:jc w:val="left"/>
              <w:rPr>
                <w:b/>
              </w:rPr>
            </w:pPr>
          </w:p>
          <w:p w14:paraId="60D6A832" w14:textId="77777777" w:rsidR="00B360D2" w:rsidRDefault="00B360D2" w:rsidP="00A73D26">
            <w:pPr>
              <w:jc w:val="left"/>
              <w:rPr>
                <w:b/>
              </w:rPr>
            </w:pPr>
          </w:p>
          <w:p w14:paraId="25FF76EF" w14:textId="77777777" w:rsidR="00B360D2" w:rsidRDefault="00B360D2" w:rsidP="00A73D26">
            <w:pPr>
              <w:jc w:val="left"/>
              <w:rPr>
                <w:b/>
              </w:rPr>
            </w:pPr>
          </w:p>
          <w:p w14:paraId="54827076" w14:textId="77777777" w:rsidR="00B360D2" w:rsidRDefault="00B360D2" w:rsidP="00A73D26">
            <w:pPr>
              <w:jc w:val="left"/>
              <w:rPr>
                <w:b/>
              </w:rPr>
            </w:pPr>
          </w:p>
          <w:p w14:paraId="2B213D34" w14:textId="77777777" w:rsidR="00B360D2" w:rsidRDefault="00B360D2" w:rsidP="00A73D26">
            <w:pPr>
              <w:jc w:val="left"/>
              <w:rPr>
                <w:b/>
              </w:rPr>
            </w:pPr>
          </w:p>
          <w:p w14:paraId="3535C1AB" w14:textId="77777777" w:rsidR="00B360D2" w:rsidRPr="0064046A" w:rsidRDefault="00B360D2" w:rsidP="00A73D26">
            <w:pPr>
              <w:jc w:val="left"/>
              <w:rPr>
                <w:b/>
              </w:rPr>
            </w:pPr>
          </w:p>
        </w:tc>
        <w:tc>
          <w:tcPr>
            <w:tcW w:w="4378" w:type="dxa"/>
            <w:shd w:val="clear" w:color="auto" w:fill="auto"/>
          </w:tcPr>
          <w:p w14:paraId="6A53856D" w14:textId="77777777" w:rsidR="00B360D2" w:rsidRPr="0064046A" w:rsidRDefault="00B360D2" w:rsidP="00A73D26">
            <w:pPr>
              <w:pStyle w:val="Heading1"/>
              <w:numPr>
                <w:ilvl w:val="0"/>
                <w:numId w:val="0"/>
              </w:numPr>
              <w:tabs>
                <w:tab w:val="clear" w:pos="720"/>
                <w:tab w:val="left" w:pos="33"/>
              </w:tabs>
              <w:cnfStyle w:val="000000100000" w:firstRow="0" w:lastRow="0" w:firstColumn="0" w:lastColumn="0" w:oddVBand="0" w:evenVBand="0" w:oddHBand="1" w:evenHBand="0" w:firstRowFirstColumn="0" w:firstRowLastColumn="0" w:lastRowFirstColumn="0" w:lastRowLastColumn="0"/>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(a)</w:t>
            </w:r>
            <w:r w:rsidRPr="0064046A">
              <w:tab/>
              <w:t>operation of Plant and/or Apparatus either manually or automatically;</w:t>
            </w:r>
          </w:p>
          <w:p w14:paraId="2B16E79C"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(b)</w:t>
            </w:r>
            <w:r w:rsidRPr="0064046A">
              <w:tab/>
              <w:t>voltage on any part of the National Electricity  Transmission System moving outside statutory limits;</w:t>
            </w:r>
          </w:p>
          <w:p w14:paraId="28C00EF6"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(c)</w:t>
            </w:r>
            <w:r w:rsidRPr="0064046A">
              <w:tab/>
              <w:t>frequency of any part of the National Electricity  Transmission System falling outside statutory limits;  or</w:t>
            </w:r>
          </w:p>
          <w:p w14:paraId="6B0AAB30" w14:textId="77777777" w:rsidR="00B360D2" w:rsidRPr="0064046A" w:rsidRDefault="00B360D2" w:rsidP="00A73D26">
            <w:pPr>
              <w:tabs>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(d)</w:t>
            </w:r>
            <w:r w:rsidRPr="0064046A">
              <w:tab/>
              <w:t>instability of any part of the National Electricity  Transmission System.</w:t>
            </w:r>
          </w:p>
        </w:tc>
      </w:tr>
      <w:tr w:rsidR="00B360D2" w:rsidRPr="0064046A" w14:paraId="5498389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B0220" w14:textId="77777777" w:rsidR="00B360D2" w:rsidRPr="0064046A" w:rsidRDefault="00B360D2" w:rsidP="00A73D26">
            <w:pPr>
              <w:jc w:val="left"/>
              <w:rPr>
                <w:b/>
              </w:rPr>
            </w:pPr>
            <w:r w:rsidRPr="0064046A">
              <w:rPr>
                <w:b/>
              </w:rPr>
              <w:t>"Site Responsibility Schedule"</w:t>
            </w:r>
          </w:p>
        </w:tc>
        <w:tc>
          <w:tcPr>
            <w:tcW w:w="4378" w:type="dxa"/>
            <w:shd w:val="clear" w:color="auto" w:fill="auto"/>
          </w:tcPr>
          <w:p w14:paraId="230D699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772532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FF349" w14:textId="77777777" w:rsidR="00B360D2" w:rsidRPr="0064046A" w:rsidRDefault="00B360D2" w:rsidP="00A73D26">
            <w:pPr>
              <w:jc w:val="left"/>
              <w:rPr>
                <w:b/>
              </w:rPr>
            </w:pPr>
            <w:r w:rsidRPr="0064046A">
              <w:rPr>
                <w:b/>
              </w:rPr>
              <w:t>“Special Condition”</w:t>
            </w:r>
          </w:p>
        </w:tc>
        <w:tc>
          <w:tcPr>
            <w:tcW w:w="4378" w:type="dxa"/>
            <w:shd w:val="clear" w:color="auto" w:fill="auto"/>
          </w:tcPr>
          <w:p w14:paraId="54E5301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special condition of a Transmission Licence;</w:t>
            </w:r>
          </w:p>
        </w:tc>
      </w:tr>
      <w:tr w:rsidR="00B360D2" w:rsidRPr="0064046A" w14:paraId="33B8BC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EC9126" w14:textId="77777777" w:rsidR="00B360D2" w:rsidRPr="0064046A" w:rsidRDefault="00B360D2" w:rsidP="00A73D26">
            <w:pPr>
              <w:jc w:val="left"/>
              <w:rPr>
                <w:b/>
              </w:rPr>
            </w:pPr>
            <w:r>
              <w:rPr>
                <w:b/>
              </w:rPr>
              <w:t>“SPT”</w:t>
            </w:r>
          </w:p>
        </w:tc>
        <w:tc>
          <w:tcPr>
            <w:tcW w:w="4378" w:type="dxa"/>
            <w:shd w:val="clear" w:color="auto" w:fill="auto"/>
          </w:tcPr>
          <w:p w14:paraId="49894F6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B360D2" w:rsidRPr="0064046A" w14:paraId="20920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1F760E" w14:textId="77777777" w:rsidR="00B360D2" w:rsidRPr="0064046A" w:rsidRDefault="00B360D2" w:rsidP="00A73D26">
            <w:pPr>
              <w:jc w:val="left"/>
              <w:rPr>
                <w:b/>
              </w:rPr>
            </w:pPr>
            <w:r w:rsidRPr="0064046A">
              <w:rPr>
                <w:b/>
              </w:rPr>
              <w:t>"Standard Condition"</w:t>
            </w:r>
          </w:p>
        </w:tc>
        <w:tc>
          <w:tcPr>
            <w:tcW w:w="4378" w:type="dxa"/>
            <w:shd w:val="clear" w:color="auto" w:fill="auto"/>
          </w:tcPr>
          <w:p w14:paraId="3F00E65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standard condition of Transmission Licences;</w:t>
            </w:r>
          </w:p>
        </w:tc>
      </w:tr>
      <w:tr w:rsidR="00B360D2" w:rsidRPr="0064046A" w14:paraId="1CBEFFD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D10B77" w14:textId="77777777" w:rsidR="00B360D2" w:rsidRDefault="00B360D2" w:rsidP="00A73D26">
            <w:pPr>
              <w:jc w:val="left"/>
              <w:rPr>
                <w:b/>
              </w:rPr>
            </w:pPr>
            <w:r w:rsidRPr="0064046A">
              <w:rPr>
                <w:b/>
              </w:rPr>
              <w:t>"Standard Planning Data"</w:t>
            </w:r>
          </w:p>
          <w:p w14:paraId="5AB1B32A" w14:textId="77777777" w:rsidR="00B360D2" w:rsidRPr="00F30275" w:rsidRDefault="00B360D2" w:rsidP="00A73D26">
            <w:pPr>
              <w:rPr>
                <w:b/>
              </w:rPr>
            </w:pPr>
          </w:p>
        </w:tc>
        <w:tc>
          <w:tcPr>
            <w:tcW w:w="4378" w:type="dxa"/>
            <w:shd w:val="clear" w:color="auto" w:fill="auto"/>
          </w:tcPr>
          <w:p w14:paraId="6E33316A"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rsidRPr="0064046A">
              <w:t>the data listed in Part 1 of Appendix A of the Planning Code;</w:t>
            </w:r>
          </w:p>
          <w:p w14:paraId="3CFBA392"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color w:val="800080"/>
                <w:spacing w:val="-3"/>
              </w:rPr>
            </w:pPr>
          </w:p>
        </w:tc>
      </w:tr>
      <w:tr w:rsidR="00B360D2" w:rsidRPr="0064046A" w14:paraId="64F7AB9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031239" w14:textId="77777777" w:rsidR="00B360D2" w:rsidRPr="00F30275" w:rsidRDefault="00B360D2" w:rsidP="00A73D26">
            <w:pPr>
              <w:rPr>
                <w:b/>
              </w:rPr>
            </w:pPr>
            <w:r w:rsidRPr="00F30275">
              <w:rPr>
                <w:b/>
              </w:rPr>
              <w:t>"Standard STC Modification Proposal"</w:t>
            </w:r>
          </w:p>
        </w:tc>
        <w:tc>
          <w:tcPr>
            <w:tcW w:w="4378" w:type="dxa"/>
            <w:shd w:val="clear" w:color="auto" w:fill="auto"/>
          </w:tcPr>
          <w:p w14:paraId="5AE02BA8" w14:textId="77777777" w:rsidR="00B360D2" w:rsidRPr="00A46938" w:rsidRDefault="00B360D2" w:rsidP="00A73D26">
            <w:pPr>
              <w:pStyle w:val="BodyText"/>
              <w:ind w:left="34"/>
              <w:cnfStyle w:val="000000100000" w:firstRow="0" w:lastRow="0" w:firstColumn="0" w:lastColumn="0" w:oddVBand="0" w:evenVBand="0" w:oddHBand="1" w:evenHBand="0" w:firstRowFirstColumn="0" w:firstRowLastColumn="0" w:lastRowFirstColumn="0" w:lastRowLastColumn="0"/>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B360D2" w:rsidRPr="0064046A" w14:paraId="6E0E805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7DA3DC" w14:textId="77777777" w:rsidR="00B360D2" w:rsidRPr="0064046A" w:rsidRDefault="00B360D2" w:rsidP="00A73D26">
            <w:pPr>
              <w:jc w:val="left"/>
              <w:rPr>
                <w:b/>
              </w:rPr>
            </w:pPr>
            <w:r w:rsidRPr="0064046A">
              <w:rPr>
                <w:b/>
              </w:rPr>
              <w:lastRenderedPageBreak/>
              <w:t>"Station Demand"</w:t>
            </w:r>
          </w:p>
        </w:tc>
        <w:tc>
          <w:tcPr>
            <w:tcW w:w="4378" w:type="dxa"/>
            <w:shd w:val="clear" w:color="auto" w:fill="auto"/>
          </w:tcPr>
          <w:p w14:paraId="4B03D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Code Effective Date;</w:t>
            </w:r>
          </w:p>
        </w:tc>
      </w:tr>
      <w:tr w:rsidR="00B360D2" w:rsidRPr="0064046A" w14:paraId="775F6B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58D56" w14:textId="77777777" w:rsidR="00B360D2" w:rsidRPr="00F30275" w:rsidRDefault="00B360D2" w:rsidP="00A73D26">
            <w:pPr>
              <w:jc w:val="left"/>
              <w:rPr>
                <w:b/>
              </w:rPr>
            </w:pPr>
            <w:r w:rsidRPr="00F30275">
              <w:rPr>
                <w:b/>
              </w:rPr>
              <w:t>"STC Modification Fast Track Report"</w:t>
            </w:r>
          </w:p>
        </w:tc>
        <w:tc>
          <w:tcPr>
            <w:tcW w:w="4378" w:type="dxa"/>
            <w:shd w:val="clear" w:color="auto" w:fill="auto"/>
          </w:tcPr>
          <w:p w14:paraId="29DBFC01" w14:textId="77777777" w:rsidR="00B360D2" w:rsidRPr="00F3027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30275">
              <w:rPr>
                <w:rFonts w:cs="Arial"/>
                <w:spacing w:val="-3"/>
              </w:rPr>
              <w:t>has the meaning set out in STCP 24-3 paragraph 2.1;</w:t>
            </w:r>
          </w:p>
        </w:tc>
      </w:tr>
      <w:tr w:rsidR="00B360D2" w:rsidRPr="0064046A" w14:paraId="1DAD1E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9BF1BA" w14:textId="77777777" w:rsidR="00B360D2" w:rsidRPr="00F30275" w:rsidRDefault="00B360D2" w:rsidP="00A73D26">
            <w:pPr>
              <w:jc w:val="left"/>
              <w:rPr>
                <w:rFonts w:cs="Arial"/>
              </w:rPr>
            </w:pPr>
            <w:r w:rsidRPr="00F30275">
              <w:rPr>
                <w:b/>
              </w:rPr>
              <w:t xml:space="preserve"> “STC Modification Self-Governance Report”</w:t>
            </w:r>
          </w:p>
        </w:tc>
        <w:tc>
          <w:tcPr>
            <w:tcW w:w="4378" w:type="dxa"/>
            <w:shd w:val="clear" w:color="auto" w:fill="auto"/>
          </w:tcPr>
          <w:p w14:paraId="53953207"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spacing w:val="-3"/>
              </w:rPr>
            </w:pPr>
            <w:r w:rsidRPr="00F30275">
              <w:t xml:space="preserve">has the meaning set out in Section B, sub-paragraph 7.2.6B.5; </w:t>
            </w:r>
          </w:p>
        </w:tc>
      </w:tr>
      <w:tr w:rsidR="00B360D2" w:rsidRPr="0064046A" w14:paraId="2522230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C502B5" w14:textId="77777777" w:rsidR="00B360D2" w:rsidRPr="00AF063D" w:rsidRDefault="00B360D2" w:rsidP="00A73D26">
            <w:pPr>
              <w:jc w:val="left"/>
              <w:rPr>
                <w:b/>
              </w:rPr>
            </w:pPr>
            <w:r w:rsidRPr="00AF063D">
              <w:rPr>
                <w:b/>
              </w:rPr>
              <w:t>"STC Modification Panel Meeting"</w:t>
            </w:r>
          </w:p>
          <w:p w14:paraId="0105C907" w14:textId="77777777" w:rsidR="00B360D2" w:rsidRPr="00AF063D" w:rsidRDefault="00B360D2" w:rsidP="00A73D26">
            <w:pPr>
              <w:jc w:val="left"/>
            </w:pPr>
          </w:p>
        </w:tc>
        <w:tc>
          <w:tcPr>
            <w:tcW w:w="4378" w:type="dxa"/>
            <w:shd w:val="clear" w:color="auto" w:fill="auto"/>
          </w:tcPr>
          <w:p w14:paraId="55FDBAE7"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r w:rsidRPr="00AF063D">
              <w:t>a meeting of the STC Modification Panel as defined in Section B, sub-paragraph 6.1.2;</w:t>
            </w:r>
          </w:p>
          <w:p w14:paraId="01F813F4"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191D0E7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8F6C81" w14:textId="77777777" w:rsidR="00B360D2" w:rsidRPr="00A46938" w:rsidRDefault="00B360D2" w:rsidP="00A73D26">
            <w:pPr>
              <w:jc w:val="left"/>
            </w:pPr>
            <w:r w:rsidRPr="00AF063D">
              <w:rPr>
                <w:b/>
              </w:rPr>
              <w:t>"STC Modification Panel Self-Governance Vote"</w:t>
            </w:r>
          </w:p>
        </w:tc>
        <w:tc>
          <w:tcPr>
            <w:tcW w:w="4378" w:type="dxa"/>
            <w:shd w:val="clear" w:color="auto" w:fill="auto"/>
          </w:tcPr>
          <w:p w14:paraId="75FA29A8" w14:textId="77777777" w:rsidR="00B360D2" w:rsidRPr="00AF063D" w:rsidRDefault="00B360D2" w:rsidP="00A73D26">
            <w:pPr>
              <w:cnfStyle w:val="000000000000" w:firstRow="0" w:lastRow="0" w:firstColumn="0" w:lastColumn="0" w:oddVBand="0" w:evenVBand="0" w:oddHBand="0" w:evenHBand="0" w:firstRowFirstColumn="0" w:firstRowLastColumn="0" w:lastRowFirstColumn="0" w:lastRowLastColumn="0"/>
            </w:pPr>
            <w:r w:rsidRPr="00A46938">
              <w:rPr>
                <w:spacing w:val="-3"/>
              </w:rPr>
              <w:t>means the vote of the STC Modification Panel undertaken pursuant to Section B paragraph 7.2.6B.10;</w:t>
            </w:r>
          </w:p>
        </w:tc>
      </w:tr>
      <w:tr w:rsidR="00B360D2" w:rsidRPr="0064046A" w14:paraId="2AD036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C1A003" w14:textId="77777777" w:rsidR="00B360D2" w:rsidRPr="0064046A" w:rsidRDefault="00B360D2" w:rsidP="00A73D26">
            <w:pPr>
              <w:jc w:val="left"/>
              <w:rPr>
                <w:b/>
              </w:rPr>
            </w:pPr>
            <w:r>
              <w:rPr>
                <w:b/>
              </w:rPr>
              <w:t>"STC Modification Procedure</w:t>
            </w:r>
            <w:r w:rsidRPr="0064046A">
              <w:rPr>
                <w:b/>
              </w:rPr>
              <w:t>s"</w:t>
            </w:r>
          </w:p>
        </w:tc>
        <w:tc>
          <w:tcPr>
            <w:tcW w:w="4378" w:type="dxa"/>
            <w:shd w:val="clear" w:color="auto" w:fill="auto"/>
          </w:tcPr>
          <w:p w14:paraId="41245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procedures to be followed in respect of amendments to the Code as set out in Section B, paragraph 7;</w:t>
            </w:r>
          </w:p>
        </w:tc>
      </w:tr>
      <w:tr w:rsidR="00B360D2" w:rsidRPr="0064046A" w14:paraId="45FF4B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C89570" w14:textId="77777777" w:rsidR="00B360D2" w:rsidRPr="0064046A" w:rsidRDefault="00B360D2" w:rsidP="00A73D26">
            <w:pPr>
              <w:jc w:val="left"/>
              <w:rPr>
                <w:b/>
              </w:rPr>
            </w:pPr>
            <w:r w:rsidRPr="0064046A">
              <w:rPr>
                <w:b/>
              </w:rPr>
              <w:t>"</w:t>
            </w:r>
            <w:r>
              <w:rPr>
                <w:b/>
              </w:rPr>
              <w:t>STC Modification Proposal</w:t>
            </w:r>
            <w:r w:rsidRPr="0064046A">
              <w:rPr>
                <w:b/>
              </w:rPr>
              <w:t>"</w:t>
            </w:r>
          </w:p>
        </w:tc>
        <w:tc>
          <w:tcPr>
            <w:tcW w:w="4378" w:type="dxa"/>
            <w:shd w:val="clear" w:color="auto" w:fill="auto"/>
          </w:tcPr>
          <w:p w14:paraId="7A19AC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proposed amendment to this Code as defined at Section B, sub-paragraph 7.2.2.3;</w:t>
            </w:r>
          </w:p>
        </w:tc>
      </w:tr>
      <w:tr w:rsidR="00B360D2" w:rsidRPr="0064046A" w14:paraId="1D26D2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F82A53" w14:textId="77777777" w:rsidR="00B360D2" w:rsidRPr="0064046A" w:rsidRDefault="00B360D2" w:rsidP="00A73D26">
            <w:pPr>
              <w:jc w:val="left"/>
              <w:rPr>
                <w:b/>
              </w:rPr>
            </w:pPr>
            <w:r w:rsidRPr="0064046A">
              <w:rPr>
                <w:b/>
              </w:rPr>
              <w:t>"</w:t>
            </w:r>
            <w:r>
              <w:rPr>
                <w:b/>
              </w:rPr>
              <w:t>STC Modification</w:t>
            </w:r>
            <w:r w:rsidRPr="0064046A">
              <w:rPr>
                <w:b/>
              </w:rPr>
              <w:t xml:space="preserve"> Register"</w:t>
            </w:r>
          </w:p>
        </w:tc>
        <w:tc>
          <w:tcPr>
            <w:tcW w:w="4378" w:type="dxa"/>
            <w:shd w:val="clear" w:color="auto" w:fill="auto"/>
          </w:tcPr>
          <w:p w14:paraId="647CA73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register established and maintained by the </w:t>
            </w:r>
            <w:r>
              <w:t>Panel</w:t>
            </w:r>
            <w:r w:rsidRPr="0064046A">
              <w:t xml:space="preserve"> Secretary in accordance with Section B, sub-paragraph 7.2.7.1;</w:t>
            </w:r>
          </w:p>
        </w:tc>
      </w:tr>
      <w:tr w:rsidR="00B360D2" w:rsidRPr="0064046A" w14:paraId="01BFCE7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58E35A" w14:textId="77777777" w:rsidR="00B360D2" w:rsidRPr="0064046A" w:rsidRDefault="00B360D2" w:rsidP="00A73D26">
            <w:pPr>
              <w:jc w:val="left"/>
              <w:rPr>
                <w:b/>
              </w:rPr>
            </w:pPr>
            <w:r w:rsidRPr="0064046A">
              <w:rPr>
                <w:b/>
              </w:rPr>
              <w:t>"</w:t>
            </w:r>
            <w:r>
              <w:rPr>
                <w:b/>
              </w:rPr>
              <w:t>STC Modification</w:t>
            </w:r>
            <w:r w:rsidRPr="0064046A">
              <w:rPr>
                <w:b/>
              </w:rPr>
              <w:t xml:space="preserve"> Report"</w:t>
            </w:r>
          </w:p>
        </w:tc>
        <w:tc>
          <w:tcPr>
            <w:tcW w:w="4378" w:type="dxa"/>
            <w:shd w:val="clear" w:color="auto" w:fill="auto"/>
          </w:tcPr>
          <w:p w14:paraId="6E16F4F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B360D2" w:rsidRPr="0064046A" w14:paraId="0B518FB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6184E0" w14:textId="77777777" w:rsidR="00B360D2" w:rsidRPr="0064046A" w:rsidRDefault="00B360D2" w:rsidP="00A73D26">
            <w:pPr>
              <w:jc w:val="left"/>
              <w:rPr>
                <w:b/>
              </w:rPr>
            </w:pPr>
            <w:r w:rsidRPr="0064046A">
              <w:rPr>
                <w:b/>
              </w:rPr>
              <w:t>"System"</w:t>
            </w:r>
          </w:p>
        </w:tc>
        <w:tc>
          <w:tcPr>
            <w:tcW w:w="4378" w:type="dxa"/>
            <w:shd w:val="clear" w:color="auto" w:fill="auto"/>
          </w:tcPr>
          <w:p w14:paraId="56335B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the Code Effective Date;</w:t>
            </w:r>
          </w:p>
        </w:tc>
      </w:tr>
      <w:tr w:rsidR="00B360D2" w:rsidRPr="0064046A" w14:paraId="12F0CF8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03F17E" w14:textId="77777777" w:rsidR="00B360D2" w:rsidRPr="0064046A" w:rsidRDefault="00B360D2" w:rsidP="00A73D26">
            <w:pPr>
              <w:jc w:val="left"/>
              <w:rPr>
                <w:b/>
              </w:rPr>
            </w:pPr>
            <w:r w:rsidRPr="0064046A">
              <w:rPr>
                <w:b/>
              </w:rPr>
              <w:t>"System Construction"</w:t>
            </w:r>
          </w:p>
        </w:tc>
        <w:tc>
          <w:tcPr>
            <w:tcW w:w="4378" w:type="dxa"/>
            <w:shd w:val="clear" w:color="auto" w:fill="auto"/>
          </w:tcPr>
          <w:p w14:paraId="595452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B360D2" w:rsidRPr="0064046A" w14:paraId="030AA5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557C9A" w14:textId="77777777" w:rsidR="00B360D2" w:rsidRPr="0064046A" w:rsidRDefault="00B360D2" w:rsidP="00A73D26">
            <w:pPr>
              <w:jc w:val="left"/>
              <w:rPr>
                <w:b/>
              </w:rPr>
            </w:pPr>
            <w:r w:rsidRPr="0064046A">
              <w:rPr>
                <w:b/>
              </w:rPr>
              <w:t>"System Construction Application"</w:t>
            </w:r>
          </w:p>
        </w:tc>
        <w:tc>
          <w:tcPr>
            <w:tcW w:w="4378" w:type="dxa"/>
            <w:shd w:val="clear" w:color="auto" w:fill="auto"/>
          </w:tcPr>
          <w:p w14:paraId="5999F9A2" w14:textId="1158DB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B360D2" w:rsidRPr="0064046A" w14:paraId="22E783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8D3CE9" w14:textId="77777777" w:rsidR="00B360D2" w:rsidRPr="0064046A" w:rsidRDefault="00B360D2" w:rsidP="00A73D26">
            <w:pPr>
              <w:jc w:val="left"/>
              <w:rPr>
                <w:b/>
              </w:rPr>
            </w:pPr>
            <w:r>
              <w:rPr>
                <w:b/>
              </w:rPr>
              <w:lastRenderedPageBreak/>
              <w:t>“System Restoration”</w:t>
            </w:r>
          </w:p>
        </w:tc>
        <w:tc>
          <w:tcPr>
            <w:tcW w:w="4378" w:type="dxa"/>
            <w:shd w:val="clear" w:color="auto" w:fill="auto"/>
          </w:tcPr>
          <w:p w14:paraId="27668420" w14:textId="72100DBA"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0EB846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9BC293" w14:textId="77777777" w:rsidR="00B360D2" w:rsidRPr="0064046A" w:rsidRDefault="00B360D2" w:rsidP="00A73D26">
            <w:pPr>
              <w:jc w:val="left"/>
              <w:rPr>
                <w:b/>
              </w:rPr>
            </w:pPr>
            <w:r w:rsidRPr="0064046A">
              <w:rPr>
                <w:b/>
              </w:rPr>
              <w:t>"TEC Exchange Assumption Date"</w:t>
            </w:r>
          </w:p>
        </w:tc>
        <w:tc>
          <w:tcPr>
            <w:tcW w:w="4378" w:type="dxa"/>
            <w:shd w:val="clear" w:color="auto" w:fill="auto"/>
          </w:tcPr>
          <w:p w14:paraId="4084390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if each Transmission Owner, the date on which such Transmission Owner: </w:t>
            </w:r>
          </w:p>
          <w:p w14:paraId="2B8B864C" w14:textId="3E6B51BE"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TEC Exchange Planning Assumptions from </w:t>
            </w:r>
            <w:r>
              <w:t>The Company</w:t>
            </w:r>
            <w:r w:rsidRPr="0064046A">
              <w:t xml:space="preserve"> pursuant to Section D, Part Three, paragraph 2.2; or</w:t>
            </w:r>
          </w:p>
          <w:p w14:paraId="22ABEE86" w14:textId="52FD1F84"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t>
            </w:r>
            <w:r>
              <w:t>The Company</w:t>
            </w:r>
            <w:r w:rsidRPr="0064046A">
              <w:t xml:space="preserve"> TEC Exchange Rate Application to which such TEC Exchange Planning Assumption apply;</w:t>
            </w:r>
          </w:p>
        </w:tc>
      </w:tr>
      <w:tr w:rsidR="00B360D2" w:rsidRPr="0064046A" w14:paraId="0AF819A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7C8529" w14:textId="77777777" w:rsidR="00B360D2" w:rsidRPr="0064046A" w:rsidRDefault="00B360D2" w:rsidP="00A73D26">
            <w:pPr>
              <w:jc w:val="left"/>
              <w:rPr>
                <w:b/>
              </w:rPr>
            </w:pPr>
            <w:r w:rsidRPr="0064046A">
              <w:rPr>
                <w:b/>
              </w:rPr>
              <w:t>"TEC Exchange Party"</w:t>
            </w:r>
          </w:p>
        </w:tc>
        <w:tc>
          <w:tcPr>
            <w:tcW w:w="4378" w:type="dxa"/>
            <w:shd w:val="clear" w:color="auto" w:fill="auto"/>
          </w:tcPr>
          <w:p w14:paraId="1A0D4AB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Three, paragraph 1.1;</w:t>
            </w:r>
          </w:p>
        </w:tc>
      </w:tr>
      <w:tr w:rsidR="00B360D2" w:rsidRPr="0064046A" w14:paraId="79AEAD8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FC3CCE" w14:textId="77777777" w:rsidR="00B360D2" w:rsidRPr="0064046A" w:rsidRDefault="00B360D2" w:rsidP="00A73D26">
            <w:pPr>
              <w:jc w:val="left"/>
              <w:rPr>
                <w:b/>
              </w:rPr>
            </w:pPr>
            <w:r w:rsidRPr="0064046A">
              <w:rPr>
                <w:b/>
              </w:rPr>
              <w:t>"TEC Exchange Planning Assumption"</w:t>
            </w:r>
          </w:p>
        </w:tc>
        <w:tc>
          <w:tcPr>
            <w:tcW w:w="4378" w:type="dxa"/>
            <w:shd w:val="clear" w:color="auto" w:fill="auto"/>
          </w:tcPr>
          <w:p w14:paraId="69B5AC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D, Part Three, paragraph 2.1;</w:t>
            </w:r>
          </w:p>
        </w:tc>
      </w:tr>
      <w:tr w:rsidR="00B360D2" w:rsidRPr="0064046A" w14:paraId="70D4CA2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443331" w14:textId="77777777" w:rsidR="00B360D2" w:rsidRPr="0064046A" w:rsidRDefault="00B360D2" w:rsidP="00A73D26">
            <w:pPr>
              <w:jc w:val="left"/>
              <w:rPr>
                <w:b/>
              </w:rPr>
            </w:pPr>
            <w:r w:rsidRPr="0064046A">
              <w:rPr>
                <w:b/>
              </w:rPr>
              <w:t>"TEC Trade"</w:t>
            </w:r>
          </w:p>
        </w:tc>
        <w:tc>
          <w:tcPr>
            <w:tcW w:w="4378" w:type="dxa"/>
            <w:shd w:val="clear" w:color="auto" w:fill="auto"/>
          </w:tcPr>
          <w:p w14:paraId="7C6CB1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of the Code Effective Date;</w:t>
            </w:r>
          </w:p>
        </w:tc>
      </w:tr>
      <w:tr w:rsidR="00B360D2" w:rsidRPr="0064046A" w14:paraId="7F9C9B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4161B9" w14:textId="71075DAA" w:rsidR="00B360D2" w:rsidRPr="0064046A" w:rsidRDefault="00B360D2" w:rsidP="00A73D26">
            <w:pPr>
              <w:jc w:val="left"/>
              <w:rPr>
                <w:b/>
                <w:bCs/>
              </w:rPr>
            </w:pPr>
            <w:r w:rsidRPr="2F592808">
              <w:rPr>
                <w:b/>
                <w:bCs/>
              </w:rPr>
              <w:t>"Tests"</w:t>
            </w:r>
          </w:p>
          <w:p w14:paraId="1B52E1AD" w14:textId="7DA6D61B" w:rsidR="00B360D2" w:rsidRPr="0064046A" w:rsidRDefault="00B360D2" w:rsidP="00A73D26">
            <w:pPr>
              <w:jc w:val="left"/>
              <w:rPr>
                <w:b/>
                <w:bCs/>
              </w:rPr>
            </w:pPr>
          </w:p>
          <w:p w14:paraId="2E5D3CB9" w14:textId="780B74D9" w:rsidR="00B360D2" w:rsidRPr="0064046A" w:rsidRDefault="00B360D2" w:rsidP="00A73D26">
            <w:pPr>
              <w:jc w:val="left"/>
              <w:rPr>
                <w:b/>
                <w:bCs/>
              </w:rPr>
            </w:pPr>
          </w:p>
        </w:tc>
        <w:tc>
          <w:tcPr>
            <w:tcW w:w="4378" w:type="dxa"/>
            <w:shd w:val="clear" w:color="auto" w:fill="auto"/>
          </w:tcPr>
          <w:p w14:paraId="49EF6258" w14:textId="636BF48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B360D2" w14:paraId="041BD17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DCFA13" w14:textId="1BEA2123" w:rsidR="00B360D2" w:rsidRDefault="00B360D2" w:rsidP="00A73D26">
            <w:pPr>
              <w:jc w:val="left"/>
              <w:rPr>
                <w:b/>
                <w:bCs/>
              </w:rPr>
            </w:pPr>
            <w:r w:rsidRPr="7CB737A2">
              <w:rPr>
                <w:b/>
                <w:bCs/>
              </w:rPr>
              <w:t>"The Company"</w:t>
            </w:r>
          </w:p>
        </w:tc>
        <w:tc>
          <w:tcPr>
            <w:tcW w:w="4378" w:type="dxa"/>
            <w:shd w:val="clear" w:color="auto" w:fill="auto"/>
          </w:tcPr>
          <w:p w14:paraId="3389CF71" w14:textId="51CE9CA1" w:rsidR="00B360D2" w:rsidRPr="00AC36C3" w:rsidRDefault="00B360D2" w:rsidP="00A73D26">
            <w:pPr>
              <w:cnfStyle w:val="000000000000" w:firstRow="0" w:lastRow="0" w:firstColumn="0" w:lastColumn="0" w:oddVBand="0" w:evenVBand="0" w:oddHBand="0" w:evenHBand="0" w:firstRowFirstColumn="0" w:firstRowLastColumn="0" w:lastRowFirstColumn="0" w:lastRowLastColumn="0"/>
            </w:pPr>
            <w:r w:rsidRPr="00AC36C3">
              <w:t xml:space="preserve">has the meaning given to NESO, in its role as the designated ISOP pursuant to section 162(1) of the Energy Act 2023 and the holder of the ESO Licence and GSP Licence.; </w:t>
            </w:r>
          </w:p>
        </w:tc>
      </w:tr>
      <w:tr w:rsidR="00B360D2" w14:paraId="6B6997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DA2FA5" w14:textId="430B030F" w:rsidR="00B360D2" w:rsidRDefault="00B360D2" w:rsidP="00A73D26">
            <w:pPr>
              <w:jc w:val="left"/>
              <w:rPr>
                <w:b/>
                <w:bCs/>
              </w:rPr>
            </w:pPr>
            <w:r w:rsidRPr="7CB737A2">
              <w:rPr>
                <w:b/>
                <w:bCs/>
              </w:rPr>
              <w:t>“The Company Application Date”</w:t>
            </w:r>
          </w:p>
        </w:tc>
        <w:tc>
          <w:tcPr>
            <w:tcW w:w="4378" w:type="dxa"/>
            <w:shd w:val="clear" w:color="auto" w:fill="auto"/>
          </w:tcPr>
          <w:p w14:paraId="432F2E2D" w14:textId="60330F02" w:rsidR="00B360D2" w:rsidRPr="00AC36C3" w:rsidRDefault="00B360D2" w:rsidP="00A73D26">
            <w:pPr>
              <w:cnfStyle w:val="000000100000" w:firstRow="0" w:lastRow="0" w:firstColumn="0" w:lastColumn="0" w:oddVBand="0" w:evenVBand="0" w:oddHBand="1" w:evenHBand="0" w:firstRowFirstColumn="0" w:firstRowLastColumn="0" w:lastRowFirstColumn="0" w:lastRowLastColumn="0"/>
            </w:pPr>
            <w:r w:rsidRPr="00AC36C3">
              <w:t xml:space="preserve">in respect of each Transmission Owner, the date on which such Transmission Owner receives an effective The Company Construction Application or The Company </w:t>
            </w:r>
            <w:r w:rsidR="00626626">
              <w:t xml:space="preserve"> </w:t>
            </w:r>
            <w:r w:rsidR="00626626">
              <w:lastRenderedPageBreak/>
              <w:t xml:space="preserve">Modification Application </w:t>
            </w:r>
            <w:r w:rsidRPr="00AC36C3">
              <w:t xml:space="preserve">for a </w:t>
            </w:r>
            <w:r w:rsidR="00626626">
              <w:t xml:space="preserve">Transmission Evaluation </w:t>
            </w:r>
            <w:r w:rsidRPr="00AC36C3">
              <w:t>in relation to a Construction Project;</w:t>
            </w:r>
          </w:p>
        </w:tc>
      </w:tr>
      <w:tr w:rsidR="00B360D2" w:rsidRPr="0064046A" w14:paraId="77269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A53103" w14:textId="1A4DD3D7" w:rsidR="00B360D2" w:rsidRDefault="00B360D2" w:rsidP="00A73D26">
            <w:pPr>
              <w:jc w:val="left"/>
              <w:rPr>
                <w:b/>
                <w:bCs/>
              </w:rPr>
            </w:pPr>
            <w:r w:rsidRPr="7CB737A2">
              <w:rPr>
                <w:b/>
                <w:bCs/>
              </w:rPr>
              <w:lastRenderedPageBreak/>
              <w:t>“The Company Charges”</w:t>
            </w:r>
          </w:p>
        </w:tc>
        <w:tc>
          <w:tcPr>
            <w:tcW w:w="4378" w:type="dxa"/>
            <w:shd w:val="clear" w:color="auto" w:fill="auto"/>
          </w:tcPr>
          <w:p w14:paraId="2BB429E4"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Charges comprising Interruption Payments, Offshore Construction Securities and Offshore Compensation Payments</w:t>
            </w:r>
          </w:p>
        </w:tc>
      </w:tr>
      <w:tr w:rsidR="00B360D2" w:rsidRPr="0064046A" w14:paraId="283D1D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9678C5" w14:textId="3798C2F7" w:rsidR="00B360D2" w:rsidRDefault="00B360D2" w:rsidP="00A73D26">
            <w:pPr>
              <w:jc w:val="left"/>
              <w:rPr>
                <w:b/>
                <w:bCs/>
              </w:rPr>
            </w:pPr>
            <w:r w:rsidRPr="7CB737A2">
              <w:rPr>
                <w:b/>
                <w:bCs/>
              </w:rPr>
              <w:t>"The Company Connection Application"</w:t>
            </w:r>
          </w:p>
        </w:tc>
        <w:tc>
          <w:tcPr>
            <w:tcW w:w="4378" w:type="dxa"/>
            <w:shd w:val="clear" w:color="auto" w:fill="auto"/>
          </w:tcPr>
          <w:p w14:paraId="15BEDA3D" w14:textId="76EE4279"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New Connection Site and containing the information set out in Schedule Five;</w:t>
            </w:r>
          </w:p>
        </w:tc>
      </w:tr>
      <w:tr w:rsidR="00B360D2" w:rsidRPr="0064046A" w14:paraId="553A4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777CBC" w14:textId="7F592B80" w:rsidR="00B360D2" w:rsidRDefault="00B360D2" w:rsidP="00A73D26">
            <w:pPr>
              <w:jc w:val="left"/>
              <w:rPr>
                <w:b/>
                <w:bCs/>
              </w:rPr>
            </w:pPr>
            <w:r w:rsidRPr="7CB737A2">
              <w:rPr>
                <w:b/>
                <w:bCs/>
              </w:rPr>
              <w:t>"The Company Construction Application"</w:t>
            </w:r>
          </w:p>
        </w:tc>
        <w:tc>
          <w:tcPr>
            <w:tcW w:w="4378" w:type="dxa"/>
            <w:shd w:val="clear" w:color="auto" w:fill="auto"/>
          </w:tcPr>
          <w:p w14:paraId="2BD7C469"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Two, sub-paragraph 2.1.2;</w:t>
            </w:r>
          </w:p>
        </w:tc>
      </w:tr>
      <w:tr w:rsidR="00B360D2" w:rsidRPr="0064046A" w14:paraId="6C6710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F9ADA1" w14:textId="1F9FCF58" w:rsidR="00B360D2" w:rsidRDefault="00B360D2" w:rsidP="00A73D26">
            <w:pPr>
              <w:jc w:val="left"/>
              <w:rPr>
                <w:b/>
                <w:bCs/>
              </w:rPr>
            </w:pPr>
            <w:r w:rsidRPr="7CB737A2">
              <w:rPr>
                <w:b/>
                <w:bCs/>
              </w:rPr>
              <w:t>"The Company Credit Rating"</w:t>
            </w:r>
          </w:p>
        </w:tc>
        <w:tc>
          <w:tcPr>
            <w:tcW w:w="4378" w:type="dxa"/>
            <w:shd w:val="clear" w:color="auto" w:fill="auto"/>
          </w:tcPr>
          <w:p w14:paraId="713A580B"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any one of the following:-</w:t>
            </w:r>
          </w:p>
          <w:p w14:paraId="0E9F3AC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 a credit rating for long term debt of A- and A3 respectively as set by Standard and Poor’s or Moody’s respectively;</w:t>
            </w:r>
          </w:p>
          <w:p w14:paraId="5CE01CC6"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(b) an indicative long term private credit rating of A- and A3 respectively as set by Standard and Poor’s or Moody’s as the basis of issuing senior unsecured debt;</w:t>
            </w:r>
          </w:p>
          <w:p w14:paraId="7116FB15"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(c) a short term rating by Standard and Poor’s or Moody’s which correlates to a long term rating of A- and A3 respectively; or</w:t>
            </w:r>
          </w:p>
          <w:p w14:paraId="4BE8A3D3"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(d)  where the Offshore Transmission Owner's licence issued under the Electricity Act 1989 requires that User to maintain a credit rating, the credit rating defined in that User’s Licence;</w:t>
            </w:r>
          </w:p>
        </w:tc>
      </w:tr>
      <w:tr w:rsidR="00B360D2" w:rsidRPr="0064046A" w14:paraId="64D03B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A8E88F" w14:textId="55233520" w:rsidR="00B360D2" w:rsidRDefault="00B360D2" w:rsidP="00A73D26">
            <w:pPr>
              <w:jc w:val="left"/>
              <w:rPr>
                <w:b/>
                <w:bCs/>
              </w:rPr>
            </w:pPr>
            <w:r w:rsidRPr="7CB737A2">
              <w:rPr>
                <w:b/>
                <w:bCs/>
              </w:rPr>
              <w:t>"The Company Investment Plan"</w:t>
            </w:r>
          </w:p>
        </w:tc>
        <w:tc>
          <w:tcPr>
            <w:tcW w:w="4378" w:type="dxa"/>
            <w:shd w:val="clear" w:color="auto" w:fill="auto"/>
          </w:tcPr>
          <w:p w14:paraId="4D95139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One, sub-paragraph 2.1.4;</w:t>
            </w:r>
          </w:p>
        </w:tc>
      </w:tr>
      <w:tr w:rsidR="00B360D2" w:rsidRPr="0064046A" w14:paraId="03F16C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C26F4F" w14:textId="5C032C29" w:rsidR="00B360D2" w:rsidRDefault="00B360D2" w:rsidP="00A73D26">
            <w:pPr>
              <w:jc w:val="left"/>
              <w:rPr>
                <w:b/>
                <w:bCs/>
              </w:rPr>
            </w:pPr>
            <w:r w:rsidRPr="7CB737A2">
              <w:rPr>
                <w:b/>
                <w:bCs/>
              </w:rPr>
              <w:t>"The Company Modification Application"</w:t>
            </w:r>
          </w:p>
        </w:tc>
        <w:tc>
          <w:tcPr>
            <w:tcW w:w="4378" w:type="dxa"/>
            <w:shd w:val="clear" w:color="auto" w:fill="auto"/>
          </w:tcPr>
          <w:p w14:paraId="0131AEEA" w14:textId="744BF5BF"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Modification and containing the information set out in Schedule Six;</w:t>
            </w:r>
          </w:p>
        </w:tc>
      </w:tr>
      <w:tr w:rsidR="00B360D2" w:rsidRPr="0064046A" w14:paraId="6AB9E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AAB7C1" w14:textId="5F4A7AAA" w:rsidR="00592FE3" w:rsidRDefault="00B360D2" w:rsidP="00A73D26">
            <w:pPr>
              <w:jc w:val="left"/>
              <w:rPr>
                <w:b/>
                <w:bCs/>
              </w:rPr>
            </w:pPr>
            <w:r w:rsidRPr="7CB737A2">
              <w:rPr>
                <w:rFonts w:cs="Arial"/>
                <w:b/>
                <w:bCs/>
              </w:rPr>
              <w:t xml:space="preserve">“The Company </w:t>
            </w:r>
            <w:r w:rsidR="00FA1CE4">
              <w:rPr>
                <w:rFonts w:cs="Arial"/>
                <w:b/>
                <w:bCs/>
              </w:rPr>
              <w:t>Modificat</w:t>
            </w:r>
            <w:r w:rsidR="005706EE">
              <w:rPr>
                <w:rFonts w:cs="Arial"/>
                <w:b/>
                <w:bCs/>
              </w:rPr>
              <w:t>i</w:t>
            </w:r>
            <w:r w:rsidR="00FA1CE4">
              <w:rPr>
                <w:rFonts w:cs="Arial"/>
                <w:b/>
                <w:bCs/>
              </w:rPr>
              <w:t xml:space="preserve">on Application </w:t>
            </w:r>
            <w:r w:rsidRPr="7CB737A2">
              <w:rPr>
                <w:rFonts w:cs="Arial"/>
                <w:b/>
                <w:bCs/>
              </w:rPr>
              <w:t xml:space="preserve">for a </w:t>
            </w:r>
            <w:r w:rsidR="00FA1CE4">
              <w:rPr>
                <w:rFonts w:cs="Arial"/>
                <w:b/>
                <w:bCs/>
              </w:rPr>
              <w:t>Transmission Evaluation</w:t>
            </w:r>
            <w:r w:rsidR="005706EE">
              <w:rPr>
                <w:rFonts w:cs="Arial"/>
                <w:b/>
                <w:bCs/>
              </w:rPr>
              <w:t>”</w:t>
            </w:r>
          </w:p>
        </w:tc>
        <w:tc>
          <w:tcPr>
            <w:tcW w:w="4378" w:type="dxa"/>
            <w:shd w:val="clear" w:color="auto" w:fill="auto"/>
          </w:tcPr>
          <w:p w14:paraId="230CBAAB" w14:textId="1F2D714C" w:rsidR="00592FE3"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sidRPr="7CB737A2">
              <w:rPr>
                <w:rFonts w:cs="Arial"/>
              </w:rPr>
              <w:t>an application made by The Company to a Transmission Owner pursuant to Section D, Part Four, paragraph 1.1 in relation t</w:t>
            </w:r>
            <w:r w:rsidR="00FA1CE4">
              <w:rPr>
                <w:rFonts w:cs="Arial"/>
              </w:rPr>
              <w:t>o</w:t>
            </w:r>
            <w:r w:rsidRPr="7CB737A2">
              <w:rPr>
                <w:rFonts w:cs="Arial"/>
              </w:rPr>
              <w:t xml:space="preserve"> </w:t>
            </w:r>
            <w:r w:rsidR="00FA1CE4">
              <w:rPr>
                <w:rFonts w:cs="Arial"/>
              </w:rPr>
              <w:t xml:space="preserve">(and </w:t>
            </w:r>
            <w:r w:rsidR="0062077C">
              <w:rPr>
                <w:rFonts w:cs="Arial"/>
              </w:rPr>
              <w:lastRenderedPageBreak/>
              <w:t xml:space="preserve">[inter alia] assessing </w:t>
            </w:r>
            <w:r w:rsidRPr="7CB737A2">
              <w:rPr>
                <w:rFonts w:cs="Arial"/>
              </w:rPr>
              <w:t xml:space="preserve">the impact on the </w:t>
            </w:r>
            <w:r>
              <w:t>National Electricity</w:t>
            </w:r>
            <w:r w:rsidRPr="7CB737A2">
              <w:rPr>
                <w:rFonts w:cs="Arial"/>
              </w:rPr>
              <w:t xml:space="preserve">  Transmission System of</w:t>
            </w:r>
            <w:r w:rsidR="00B7208E">
              <w:rPr>
                <w:rFonts w:cs="Arial"/>
              </w:rPr>
              <w:t>)</w:t>
            </w:r>
            <w:r w:rsidRPr="7CB737A2">
              <w:rPr>
                <w:rFonts w:cs="Arial"/>
              </w:rPr>
              <w:t xml:space="preserve"> a Power Station connecting to a Distribution System and containing the information set out in Schedule 13;</w:t>
            </w:r>
          </w:p>
        </w:tc>
      </w:tr>
      <w:tr w:rsidR="003D30C2" w:rsidRPr="0064046A" w14:paraId="174275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E23B82" w14:textId="030D1492" w:rsidR="003D30C2" w:rsidRPr="7CB737A2" w:rsidRDefault="003D30C2" w:rsidP="00A73D26">
            <w:pPr>
              <w:jc w:val="left"/>
              <w:rPr>
                <w:rFonts w:cs="Arial"/>
                <w:b/>
                <w:bCs/>
              </w:rPr>
            </w:pPr>
            <w:r>
              <w:rPr>
                <w:b/>
                <w:bCs/>
              </w:rPr>
              <w:lastRenderedPageBreak/>
              <w:t>“The Company Offers Out Date”</w:t>
            </w:r>
          </w:p>
        </w:tc>
        <w:tc>
          <w:tcPr>
            <w:tcW w:w="4378" w:type="dxa"/>
            <w:shd w:val="clear" w:color="auto" w:fill="auto"/>
          </w:tcPr>
          <w:p w14:paraId="6F11C1BE" w14:textId="27DACA94" w:rsidR="003D30C2" w:rsidRPr="7CB737A2" w:rsidRDefault="003D30C2" w:rsidP="00A73D26">
            <w:pPr>
              <w:cnfStyle w:val="000000100000" w:firstRow="0" w:lastRow="0" w:firstColumn="0" w:lastColumn="0" w:oddVBand="0" w:evenVBand="0" w:oddHBand="1" w:evenHBand="0" w:firstRowFirstColumn="0" w:firstRowLastColumn="0" w:lastRowFirstColumn="0" w:lastRowLastColumn="0"/>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B360D2" w:rsidRPr="0064046A" w14:paraId="7833F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F8BA27" w14:textId="0647683F" w:rsidR="00B360D2" w:rsidRDefault="00B360D2" w:rsidP="00A73D26">
            <w:pPr>
              <w:jc w:val="left"/>
              <w:rPr>
                <w:b/>
                <w:bCs/>
              </w:rPr>
            </w:pPr>
            <w:r w:rsidRPr="7CB737A2">
              <w:rPr>
                <w:b/>
                <w:bCs/>
              </w:rPr>
              <w:t>The Company TEC Exchange Rate Application</w:t>
            </w:r>
          </w:p>
        </w:tc>
        <w:tc>
          <w:tcPr>
            <w:tcW w:w="4378" w:type="dxa"/>
            <w:shd w:val="clear" w:color="auto" w:fill="auto"/>
          </w:tcPr>
          <w:p w14:paraId="31A1A4C3" w14:textId="543D9F07" w:rsidR="00B360D2" w:rsidRDefault="00B360D2" w:rsidP="00A73D26">
            <w:pPr>
              <w:cnfStyle w:val="000000000000" w:firstRow="0" w:lastRow="0" w:firstColumn="0" w:lastColumn="0" w:oddVBand="0" w:evenVBand="0" w:oddHBand="0" w:evenHBand="0" w:firstRowFirstColumn="0" w:firstRowLastColumn="0" w:lastRowFirstColumn="0" w:lastRowLastColumn="0"/>
            </w:pPr>
            <w:r>
              <w:t>an application made by The Company to a Transmission Owner pursuant to Section D, Part Three, paragraph 1.1 in relation to the calculation of a TO TEC Exchange Rate and containing the information set out in Schedule 11;</w:t>
            </w:r>
          </w:p>
        </w:tc>
      </w:tr>
      <w:tr w:rsidR="00B360D2" w:rsidRPr="0064046A" w14:paraId="387368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C9610F" w14:textId="77777777" w:rsidR="00B360D2" w:rsidRPr="0064046A" w:rsidRDefault="00B360D2" w:rsidP="00A73D26">
            <w:pPr>
              <w:jc w:val="left"/>
              <w:rPr>
                <w:b/>
              </w:rPr>
            </w:pPr>
            <w:r w:rsidRPr="0064046A">
              <w:rPr>
                <w:b/>
              </w:rPr>
              <w:t>"TO Site Specific Charges"</w:t>
            </w:r>
          </w:p>
        </w:tc>
        <w:tc>
          <w:tcPr>
            <w:tcW w:w="4378" w:type="dxa"/>
            <w:shd w:val="clear" w:color="auto" w:fill="auto"/>
          </w:tcPr>
          <w:p w14:paraId="549D7A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E, sub-paragraph 2.1.2;</w:t>
            </w:r>
          </w:p>
        </w:tc>
      </w:tr>
      <w:tr w:rsidR="00B360D2" w:rsidRPr="0064046A" w14:paraId="6C2305E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B01ED" w14:textId="2D602AAE" w:rsidR="00B360D2" w:rsidRPr="0064046A" w:rsidRDefault="00B360D2" w:rsidP="00A73D26">
            <w:pPr>
              <w:jc w:val="left"/>
              <w:rPr>
                <w:rFonts w:cs="Arial"/>
                <w:b/>
              </w:rPr>
            </w:pPr>
            <w:r w:rsidRPr="0064046A">
              <w:rPr>
                <w:rFonts w:cs="Arial"/>
                <w:b/>
              </w:rPr>
              <w:t xml:space="preserve">“TO </w:t>
            </w:r>
            <w:r w:rsidR="001D42A1">
              <w:rPr>
                <w:rFonts w:cs="Arial"/>
                <w:b/>
              </w:rPr>
              <w:t xml:space="preserve">No Works </w:t>
            </w:r>
            <w:r w:rsidRPr="0064046A">
              <w:rPr>
                <w:rFonts w:cs="Arial"/>
                <w:b/>
              </w:rPr>
              <w:t>Notice”</w:t>
            </w:r>
          </w:p>
        </w:tc>
        <w:tc>
          <w:tcPr>
            <w:tcW w:w="4378" w:type="dxa"/>
            <w:shd w:val="clear" w:color="auto" w:fill="auto"/>
          </w:tcPr>
          <w:p w14:paraId="2A35C7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Fonts w:cs="Arial"/>
              </w:rPr>
              <w:t>as defined in Section D, Part Four, paragraph 3.1;</w:t>
            </w:r>
          </w:p>
        </w:tc>
      </w:tr>
      <w:tr w:rsidR="00B360D2" w:rsidRPr="0064046A" w14:paraId="3C33A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A6859A" w14:textId="77777777" w:rsidR="00B360D2" w:rsidRPr="0064046A" w:rsidRDefault="00B360D2" w:rsidP="00A73D26">
            <w:pPr>
              <w:jc w:val="left"/>
              <w:rPr>
                <w:b/>
              </w:rPr>
            </w:pPr>
            <w:r w:rsidRPr="0064046A">
              <w:rPr>
                <w:b/>
              </w:rPr>
              <w:t>"TO TEC Exchange Rate"</w:t>
            </w:r>
          </w:p>
        </w:tc>
        <w:tc>
          <w:tcPr>
            <w:tcW w:w="4378" w:type="dxa"/>
            <w:shd w:val="clear" w:color="auto" w:fill="auto"/>
          </w:tcPr>
          <w:p w14:paraId="0D602337" w14:textId="2EC7296A"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B360D2" w:rsidRPr="0064046A" w14:paraId="5394D8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7F05EE" w14:textId="77777777" w:rsidR="00B360D2" w:rsidRPr="0064046A" w:rsidRDefault="00B360D2" w:rsidP="00A73D26">
            <w:pPr>
              <w:jc w:val="left"/>
              <w:rPr>
                <w:b/>
              </w:rPr>
            </w:pPr>
            <w:r w:rsidRPr="0064046A">
              <w:rPr>
                <w:b/>
              </w:rPr>
              <w:t>"Total System"</w:t>
            </w:r>
          </w:p>
        </w:tc>
        <w:tc>
          <w:tcPr>
            <w:tcW w:w="4378" w:type="dxa"/>
            <w:shd w:val="clear" w:color="auto" w:fill="auto"/>
          </w:tcPr>
          <w:p w14:paraId="381332E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National Electricity Transmission System and all User Systems in the National Electricity Transmission System Operator Area;</w:t>
            </w:r>
          </w:p>
        </w:tc>
      </w:tr>
      <w:tr w:rsidR="00B360D2" w:rsidRPr="0064046A" w14:paraId="552CC7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2F8385" w14:textId="77777777" w:rsidR="00B360D2" w:rsidRPr="0064046A" w:rsidRDefault="00B360D2" w:rsidP="00A73D26">
            <w:pPr>
              <w:jc w:val="left"/>
              <w:rPr>
                <w:b/>
              </w:rPr>
            </w:pPr>
            <w:r w:rsidRPr="0064046A">
              <w:t>"</w:t>
            </w:r>
            <w:r w:rsidRPr="0064046A">
              <w:rPr>
                <w:b/>
              </w:rPr>
              <w:t>Total Shutdown</w:t>
            </w:r>
            <w:r w:rsidRPr="0064046A">
              <w:t>"</w:t>
            </w:r>
          </w:p>
        </w:tc>
        <w:tc>
          <w:tcPr>
            <w:tcW w:w="4378" w:type="dxa"/>
            <w:shd w:val="clear" w:color="auto" w:fill="auto"/>
          </w:tcPr>
          <w:p w14:paraId="09D5410A" w14:textId="6FB9775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513DE40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E2833C" w14:textId="77777777" w:rsidR="00B360D2" w:rsidRPr="0064046A" w:rsidRDefault="00B360D2" w:rsidP="00A73D26">
            <w:pPr>
              <w:jc w:val="left"/>
              <w:rPr>
                <w:b/>
              </w:rPr>
            </w:pPr>
            <w:r w:rsidRPr="0064046A">
              <w:rPr>
                <w:b/>
              </w:rPr>
              <w:t>"Transition Period"</w:t>
            </w:r>
          </w:p>
        </w:tc>
        <w:tc>
          <w:tcPr>
            <w:tcW w:w="4378" w:type="dxa"/>
            <w:shd w:val="clear" w:color="auto" w:fill="auto"/>
          </w:tcPr>
          <w:p w14:paraId="59D165D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1E30C89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615CA5" w14:textId="77777777" w:rsidR="00B360D2" w:rsidRPr="0064046A" w:rsidRDefault="00B360D2" w:rsidP="00A73D26">
            <w:pPr>
              <w:jc w:val="left"/>
              <w:rPr>
                <w:b/>
              </w:rPr>
            </w:pPr>
            <w:r w:rsidRPr="0064046A">
              <w:rPr>
                <w:b/>
              </w:rPr>
              <w:t>"Transitional Connection Site"</w:t>
            </w:r>
          </w:p>
        </w:tc>
        <w:tc>
          <w:tcPr>
            <w:tcW w:w="4378" w:type="dxa"/>
            <w:shd w:val="clear" w:color="auto" w:fill="auto"/>
          </w:tcPr>
          <w:p w14:paraId="082C151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9.1.3.1 of Section I;</w:t>
            </w:r>
          </w:p>
        </w:tc>
      </w:tr>
      <w:tr w:rsidR="00B360D2" w:rsidRPr="0064046A" w14:paraId="779885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8C81DA" w14:textId="77777777" w:rsidR="00B360D2" w:rsidRPr="0064046A" w:rsidRDefault="00B360D2" w:rsidP="00A73D26">
            <w:pPr>
              <w:jc w:val="left"/>
              <w:rPr>
                <w:b/>
              </w:rPr>
            </w:pPr>
            <w:r w:rsidRPr="0064046A">
              <w:rPr>
                <w:b/>
              </w:rPr>
              <w:t>"Transitional Connection Site Specification"</w:t>
            </w:r>
          </w:p>
        </w:tc>
        <w:tc>
          <w:tcPr>
            <w:tcW w:w="4378" w:type="dxa"/>
            <w:shd w:val="clear" w:color="auto" w:fill="auto"/>
          </w:tcPr>
          <w:p w14:paraId="395E741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8.1.1 of Section I;</w:t>
            </w:r>
          </w:p>
        </w:tc>
      </w:tr>
      <w:tr w:rsidR="00B360D2" w:rsidRPr="0064046A" w14:paraId="4AE476B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50DA97" w14:textId="77777777" w:rsidR="00B360D2" w:rsidRPr="0064046A" w:rsidRDefault="00B360D2" w:rsidP="00A73D26">
            <w:pPr>
              <w:jc w:val="left"/>
              <w:rPr>
                <w:b/>
              </w:rPr>
            </w:pPr>
            <w:r w:rsidRPr="0064046A">
              <w:rPr>
                <w:b/>
              </w:rPr>
              <w:t>"Transitional Construction Planning Assumptions"</w:t>
            </w:r>
          </w:p>
        </w:tc>
        <w:tc>
          <w:tcPr>
            <w:tcW w:w="4378" w:type="dxa"/>
            <w:shd w:val="clear" w:color="auto" w:fill="auto"/>
          </w:tcPr>
          <w:p w14:paraId="05DEAEC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8.3.1 of Section I;</w:t>
            </w:r>
          </w:p>
        </w:tc>
      </w:tr>
      <w:tr w:rsidR="00B360D2" w:rsidRPr="0064046A" w14:paraId="5B7278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AB2392" w14:textId="77777777" w:rsidR="00B360D2" w:rsidRPr="0064046A" w:rsidRDefault="00B360D2" w:rsidP="00A73D26">
            <w:pPr>
              <w:jc w:val="left"/>
              <w:rPr>
                <w:b/>
              </w:rPr>
            </w:pPr>
            <w:r w:rsidRPr="0064046A">
              <w:rPr>
                <w:b/>
              </w:rPr>
              <w:t>"Transitional Implementation Dispute"</w:t>
            </w:r>
          </w:p>
        </w:tc>
        <w:tc>
          <w:tcPr>
            <w:tcW w:w="4378" w:type="dxa"/>
            <w:shd w:val="clear" w:color="auto" w:fill="auto"/>
          </w:tcPr>
          <w:p w14:paraId="758070C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13.5 of Section I;</w:t>
            </w:r>
          </w:p>
        </w:tc>
      </w:tr>
      <w:tr w:rsidR="00B360D2" w:rsidRPr="0064046A" w14:paraId="0B7C9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7FDF40" w14:textId="77777777" w:rsidR="00B360D2" w:rsidRPr="0064046A" w:rsidRDefault="00B360D2" w:rsidP="00A73D26">
            <w:pPr>
              <w:jc w:val="left"/>
              <w:rPr>
                <w:b/>
              </w:rPr>
            </w:pPr>
            <w:r w:rsidRPr="0064046A">
              <w:rPr>
                <w:b/>
              </w:rPr>
              <w:t>"Transitional Investment Plans"</w:t>
            </w:r>
          </w:p>
        </w:tc>
        <w:tc>
          <w:tcPr>
            <w:tcW w:w="4378" w:type="dxa"/>
            <w:shd w:val="clear" w:color="auto" w:fill="auto"/>
          </w:tcPr>
          <w:p w14:paraId="31A469D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7.1.1 of Section I;</w:t>
            </w:r>
          </w:p>
        </w:tc>
      </w:tr>
      <w:tr w:rsidR="00B360D2" w:rsidRPr="0064046A" w14:paraId="7C9914E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2302E9" w14:textId="308BD21E" w:rsidR="00B360D2" w:rsidRPr="0064046A" w:rsidRDefault="00B360D2" w:rsidP="00A73D26">
            <w:pPr>
              <w:jc w:val="left"/>
              <w:rPr>
                <w:b/>
              </w:rPr>
            </w:pPr>
            <w:r w:rsidRPr="0064046A">
              <w:rPr>
                <w:b/>
              </w:rPr>
              <w:lastRenderedPageBreak/>
              <w:t xml:space="preserve">"Transitional </w:t>
            </w:r>
            <w:r>
              <w:rPr>
                <w:b/>
              </w:rPr>
              <w:t>The Company</w:t>
            </w:r>
            <w:r w:rsidRPr="0064046A">
              <w:rPr>
                <w:b/>
              </w:rPr>
              <w:t xml:space="preserve"> Investment Plan"</w:t>
            </w:r>
          </w:p>
        </w:tc>
        <w:tc>
          <w:tcPr>
            <w:tcW w:w="4378" w:type="dxa"/>
            <w:shd w:val="clear" w:color="auto" w:fill="auto"/>
          </w:tcPr>
          <w:p w14:paraId="48338C4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7.2.1 of Section I;</w:t>
            </w:r>
          </w:p>
        </w:tc>
      </w:tr>
      <w:tr w:rsidR="00B360D2" w:rsidRPr="0064046A" w14:paraId="3B6021B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C4841E" w14:textId="77777777" w:rsidR="00B360D2" w:rsidRPr="0064046A" w:rsidRDefault="00B360D2" w:rsidP="00A73D26">
            <w:pPr>
              <w:jc w:val="left"/>
              <w:rPr>
                <w:b/>
              </w:rPr>
            </w:pPr>
            <w:r w:rsidRPr="0064046A">
              <w:rPr>
                <w:b/>
              </w:rPr>
              <w:t>"Transitional Outage Plan"</w:t>
            </w:r>
          </w:p>
        </w:tc>
        <w:tc>
          <w:tcPr>
            <w:tcW w:w="4378" w:type="dxa"/>
            <w:shd w:val="clear" w:color="auto" w:fill="auto"/>
          </w:tcPr>
          <w:p w14:paraId="690D396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5.1.1 of Section I;</w:t>
            </w:r>
          </w:p>
        </w:tc>
      </w:tr>
      <w:tr w:rsidR="00B360D2" w:rsidRPr="0064046A" w14:paraId="3E16F2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F99E79" w14:textId="77777777" w:rsidR="00B360D2" w:rsidRPr="0064046A" w:rsidRDefault="00B360D2" w:rsidP="00A73D26">
            <w:pPr>
              <w:jc w:val="left"/>
              <w:rPr>
                <w:b/>
              </w:rPr>
            </w:pPr>
            <w:r w:rsidRPr="0064046A">
              <w:rPr>
                <w:b/>
              </w:rPr>
              <w:t>"Transitional Outage Proposal"</w:t>
            </w:r>
          </w:p>
        </w:tc>
        <w:tc>
          <w:tcPr>
            <w:tcW w:w="4378" w:type="dxa"/>
            <w:shd w:val="clear" w:color="auto" w:fill="auto"/>
          </w:tcPr>
          <w:p w14:paraId="10418EF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5.2.1 of Section I;</w:t>
            </w:r>
          </w:p>
        </w:tc>
      </w:tr>
      <w:tr w:rsidR="00B360D2" w:rsidRPr="0064046A" w14:paraId="17022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731DDC" w14:textId="77777777" w:rsidR="00B360D2" w:rsidRPr="0064046A" w:rsidRDefault="00B360D2" w:rsidP="00A73D26">
            <w:pPr>
              <w:jc w:val="left"/>
              <w:rPr>
                <w:b/>
              </w:rPr>
            </w:pPr>
            <w:r w:rsidRPr="0064046A">
              <w:rPr>
                <w:b/>
              </w:rPr>
              <w:t>"Transitional Planning Assumptions"</w:t>
            </w:r>
          </w:p>
        </w:tc>
        <w:tc>
          <w:tcPr>
            <w:tcW w:w="4378" w:type="dxa"/>
            <w:shd w:val="clear" w:color="auto" w:fill="auto"/>
          </w:tcPr>
          <w:p w14:paraId="084D42A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7.3.1 of Section I;</w:t>
            </w:r>
          </w:p>
        </w:tc>
      </w:tr>
      <w:tr w:rsidR="00B360D2" w:rsidRPr="0064046A" w14:paraId="3290F8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7E9630" w14:textId="77777777" w:rsidR="00B360D2" w:rsidRPr="0064046A" w:rsidRDefault="00B360D2" w:rsidP="00A73D26">
            <w:pPr>
              <w:jc w:val="left"/>
              <w:rPr>
                <w:b/>
              </w:rPr>
            </w:pPr>
            <w:r w:rsidRPr="0064046A">
              <w:rPr>
                <w:b/>
              </w:rPr>
              <w:t>"Transitional Services Capability Specification"</w:t>
            </w:r>
          </w:p>
        </w:tc>
        <w:tc>
          <w:tcPr>
            <w:tcW w:w="4378" w:type="dxa"/>
            <w:shd w:val="clear" w:color="auto" w:fill="auto"/>
          </w:tcPr>
          <w:p w14:paraId="3B54781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4.1 of Section I;</w:t>
            </w:r>
          </w:p>
        </w:tc>
      </w:tr>
      <w:tr w:rsidR="00B360D2" w:rsidRPr="0064046A" w14:paraId="1A134B3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8A07A8" w14:textId="77777777" w:rsidR="00B360D2" w:rsidRPr="0064046A" w:rsidRDefault="00B360D2" w:rsidP="00A73D26">
            <w:pPr>
              <w:jc w:val="left"/>
              <w:rPr>
                <w:b/>
              </w:rPr>
            </w:pPr>
            <w:r w:rsidRPr="0064046A">
              <w:rPr>
                <w:b/>
              </w:rPr>
              <w:t>"Transmission"</w:t>
            </w:r>
          </w:p>
        </w:tc>
        <w:tc>
          <w:tcPr>
            <w:tcW w:w="4378" w:type="dxa"/>
            <w:shd w:val="clear" w:color="auto" w:fill="auto"/>
          </w:tcPr>
          <w:p w14:paraId="1054A38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B360D2" w:rsidRPr="0064046A" w14:paraId="2F02FA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A3607" w14:textId="77777777" w:rsidR="00B360D2" w:rsidRPr="0064046A" w:rsidRDefault="00B360D2" w:rsidP="00A73D26">
            <w:pPr>
              <w:jc w:val="left"/>
              <w:rPr>
                <w:b/>
              </w:rPr>
            </w:pPr>
            <w:r w:rsidRPr="0064046A">
              <w:rPr>
                <w:b/>
              </w:rPr>
              <w:t>"Transmission Business"</w:t>
            </w:r>
          </w:p>
        </w:tc>
        <w:tc>
          <w:tcPr>
            <w:tcW w:w="4378" w:type="dxa"/>
            <w:shd w:val="clear" w:color="auto" w:fill="auto"/>
          </w:tcPr>
          <w:p w14:paraId="6137A6B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203E9F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2299E" w14:textId="77777777" w:rsidR="00B360D2" w:rsidRPr="0064046A" w:rsidRDefault="00B360D2" w:rsidP="00A73D26">
            <w:pPr>
              <w:jc w:val="left"/>
              <w:rPr>
                <w:b/>
              </w:rPr>
            </w:pPr>
            <w:r w:rsidRPr="0064046A">
              <w:rPr>
                <w:b/>
              </w:rPr>
              <w:t>"Transmission Connection Asset(s)"</w:t>
            </w:r>
          </w:p>
        </w:tc>
        <w:tc>
          <w:tcPr>
            <w:tcW w:w="4378" w:type="dxa"/>
            <w:shd w:val="clear" w:color="auto" w:fill="auto"/>
          </w:tcPr>
          <w:p w14:paraId="254348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Connection Assets: </w:t>
            </w:r>
          </w:p>
          <w:p w14:paraId="21386FE9"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Connection Site Specification; and </w:t>
            </w:r>
          </w:p>
          <w:p w14:paraId="0D2A0641"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2822E01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786662" w14:textId="77777777" w:rsidR="00B360D2" w:rsidRPr="0064046A" w:rsidRDefault="00B360D2" w:rsidP="00A73D26">
            <w:pPr>
              <w:jc w:val="left"/>
              <w:rPr>
                <w:b/>
              </w:rPr>
            </w:pPr>
            <w:r w:rsidRPr="0064046A">
              <w:rPr>
                <w:b/>
              </w:rPr>
              <w:t>"Transmission Connection Asset Works"</w:t>
            </w:r>
          </w:p>
        </w:tc>
        <w:tc>
          <w:tcPr>
            <w:tcW w:w="4378" w:type="dxa"/>
            <w:shd w:val="clear" w:color="auto" w:fill="auto"/>
          </w:tcPr>
          <w:p w14:paraId="2EFC8263" w14:textId="64F26B8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B360D2" w:rsidRPr="0064046A" w14:paraId="14AFA9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F9B3E9" w14:textId="77777777" w:rsidR="00B360D2" w:rsidRPr="0064046A" w:rsidRDefault="00B360D2" w:rsidP="00A73D26">
            <w:pPr>
              <w:jc w:val="left"/>
              <w:rPr>
                <w:b/>
              </w:rPr>
            </w:pPr>
            <w:r w:rsidRPr="0064046A">
              <w:rPr>
                <w:b/>
              </w:rPr>
              <w:t>"Transmission Construction Works"</w:t>
            </w:r>
          </w:p>
        </w:tc>
        <w:tc>
          <w:tcPr>
            <w:tcW w:w="4378" w:type="dxa"/>
            <w:shd w:val="clear" w:color="auto" w:fill="auto"/>
          </w:tcPr>
          <w:p w14:paraId="1D77B6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Schedule Eight, sub-paragraph 1.1.3;</w:t>
            </w:r>
          </w:p>
        </w:tc>
      </w:tr>
      <w:tr w:rsidR="00B360D2" w:rsidRPr="0064046A" w14:paraId="10B8F87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E1D4D" w14:textId="77777777" w:rsidR="00B360D2" w:rsidRPr="0064046A" w:rsidRDefault="00B360D2" w:rsidP="00A73D26">
            <w:pPr>
              <w:jc w:val="left"/>
              <w:rPr>
                <w:b/>
              </w:rPr>
            </w:pPr>
            <w:r w:rsidRPr="0064046A">
              <w:t>“</w:t>
            </w:r>
            <w:r w:rsidRPr="0064046A">
              <w:rPr>
                <w:b/>
                <w:bCs/>
              </w:rPr>
              <w:t>Transmission</w:t>
            </w:r>
            <w:r w:rsidRPr="0064046A">
              <w:t xml:space="preserve"> </w:t>
            </w:r>
            <w:r w:rsidRPr="0064046A">
              <w:rPr>
                <w:b/>
              </w:rPr>
              <w:t>DC Converter</w:t>
            </w:r>
            <w:r w:rsidRPr="0064046A">
              <w:t>”</w:t>
            </w:r>
          </w:p>
        </w:tc>
        <w:tc>
          <w:tcPr>
            <w:tcW w:w="4378" w:type="dxa"/>
            <w:shd w:val="clear" w:color="auto" w:fill="auto"/>
          </w:tcPr>
          <w:p w14:paraId="7CB6ED4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34B860B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08788" w14:textId="77777777" w:rsidR="00B360D2" w:rsidRPr="0064046A" w:rsidRDefault="00B360D2" w:rsidP="00A73D26">
            <w:pPr>
              <w:jc w:val="left"/>
              <w:rPr>
                <w:b/>
              </w:rPr>
            </w:pPr>
            <w:r w:rsidRPr="0064046A">
              <w:rPr>
                <w:b/>
              </w:rPr>
              <w:t>"Transmission Derogation"</w:t>
            </w:r>
          </w:p>
        </w:tc>
        <w:tc>
          <w:tcPr>
            <w:tcW w:w="4378" w:type="dxa"/>
            <w:shd w:val="clear" w:color="auto" w:fill="auto"/>
          </w:tcPr>
          <w:p w14:paraId="31FC3C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w:t>
            </w:r>
            <w:r w:rsidRPr="0064046A">
              <w:lastRenderedPageBreak/>
              <w:t>(and "Derogated" shall be construed accordingly);</w:t>
            </w:r>
          </w:p>
        </w:tc>
      </w:tr>
      <w:tr w:rsidR="00B360D2" w:rsidRPr="0064046A" w14:paraId="0263D80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38302" w14:textId="0DEB9D37" w:rsidR="00042F9A" w:rsidRPr="0064046A" w:rsidRDefault="00B360D2" w:rsidP="00A73D26">
            <w:pPr>
              <w:jc w:val="left"/>
              <w:rPr>
                <w:b/>
              </w:rPr>
            </w:pPr>
            <w:r w:rsidRPr="0064046A">
              <w:rPr>
                <w:b/>
              </w:rPr>
              <w:lastRenderedPageBreak/>
              <w:t>"Transmission Entry Capacity"</w:t>
            </w:r>
          </w:p>
        </w:tc>
        <w:tc>
          <w:tcPr>
            <w:tcW w:w="4378" w:type="dxa"/>
            <w:shd w:val="clear" w:color="auto" w:fill="auto"/>
          </w:tcPr>
          <w:p w14:paraId="24A5A97D" w14:textId="032E5EBF" w:rsidR="00042F9A" w:rsidRPr="0064046A" w:rsidRDefault="00B360D2" w:rsidP="00A73D26">
            <w:pPr>
              <w:spacing w:after="120"/>
              <w:cnfStyle w:val="000000000000" w:firstRow="0" w:lastRow="0" w:firstColumn="0" w:lastColumn="0" w:oddVBand="0" w:evenVBand="0" w:oddHBand="0" w:evenHBand="0" w:firstRowFirstColumn="0" w:firstRowLastColumn="0" w:lastRowFirstColumn="0" w:lastRowLastColumn="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C329B3" w:rsidRPr="0064046A" w14:paraId="1C90300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A19FEF" w14:textId="3E78B534" w:rsidR="00C329B3" w:rsidRPr="0064046A" w:rsidRDefault="00C329B3" w:rsidP="00A73D26">
            <w:pPr>
              <w:jc w:val="left"/>
              <w:rPr>
                <w:b/>
              </w:rPr>
            </w:pPr>
            <w:r>
              <w:rPr>
                <w:b/>
              </w:rPr>
              <w:t>“Transmission Evaluation”</w:t>
            </w:r>
          </w:p>
        </w:tc>
        <w:tc>
          <w:tcPr>
            <w:tcW w:w="4378" w:type="dxa"/>
            <w:shd w:val="clear" w:color="auto" w:fill="auto"/>
          </w:tcPr>
          <w:p w14:paraId="2081546A" w14:textId="37CC70BF" w:rsidR="00C329B3" w:rsidRPr="0064046A" w:rsidRDefault="00C329B3" w:rsidP="00A73D26">
            <w:pPr>
              <w:spacing w:after="120"/>
              <w:cnfStyle w:val="000000100000" w:firstRow="0" w:lastRow="0" w:firstColumn="0" w:lastColumn="0" w:oddVBand="0" w:evenVBand="0" w:oddHBand="1" w:evenHBand="0" w:firstRowFirstColumn="0" w:firstRowLastColumn="0" w:lastRowFirstColumn="0" w:lastRowLastColumn="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C329B3" w:rsidRPr="0064046A" w14:paraId="1EEF64E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DFCA4F" w14:textId="390E1598" w:rsidR="00C329B3" w:rsidRPr="0064046A" w:rsidRDefault="00C329B3" w:rsidP="00A73D26">
            <w:pPr>
              <w:jc w:val="left"/>
              <w:rPr>
                <w:b/>
              </w:rPr>
            </w:pPr>
            <w:r w:rsidRPr="59509BEA">
              <w:rPr>
                <w:rFonts w:cs="Arial"/>
                <w:b/>
                <w:bCs/>
              </w:rPr>
              <w:t>“Transmission Evaluation  Party”</w:t>
            </w:r>
          </w:p>
        </w:tc>
        <w:tc>
          <w:tcPr>
            <w:tcW w:w="4378" w:type="dxa"/>
            <w:shd w:val="clear" w:color="auto" w:fill="auto"/>
          </w:tcPr>
          <w:p w14:paraId="2160F04C" w14:textId="6C5F49A0" w:rsidR="00C329B3" w:rsidRPr="0064046A" w:rsidRDefault="00C329B3" w:rsidP="00A73D26">
            <w:pPr>
              <w:spacing w:after="120"/>
              <w:cnfStyle w:val="000000000000" w:firstRow="0" w:lastRow="0" w:firstColumn="0" w:lastColumn="0" w:oddVBand="0" w:evenVBand="0" w:oddHBand="0" w:evenHBand="0" w:firstRowFirstColumn="0" w:firstRowLastColumn="0" w:lastRowFirstColumn="0" w:lastRowLastColumn="0"/>
            </w:pPr>
            <w:r w:rsidRPr="59509BEA">
              <w:rPr>
                <w:rFonts w:cs="Arial"/>
              </w:rPr>
              <w:t>as defined in Section D, Part Four, paragraph 1.1;</w:t>
            </w:r>
          </w:p>
        </w:tc>
      </w:tr>
      <w:tr w:rsidR="00B360D2" w:rsidRPr="0064046A" w14:paraId="5D2809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629606" w14:textId="77777777" w:rsidR="00B360D2" w:rsidRPr="0064046A" w:rsidRDefault="00B360D2" w:rsidP="00A73D26">
            <w:pPr>
              <w:jc w:val="left"/>
              <w:rPr>
                <w:b/>
              </w:rPr>
            </w:pPr>
            <w:r w:rsidRPr="0064046A">
              <w:rPr>
                <w:b/>
              </w:rPr>
              <w:t>"Transmission Information"</w:t>
            </w:r>
          </w:p>
        </w:tc>
        <w:tc>
          <w:tcPr>
            <w:tcW w:w="4378" w:type="dxa"/>
            <w:shd w:val="clear" w:color="auto" w:fill="auto"/>
          </w:tcPr>
          <w:p w14:paraId="2022411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information related to the planning, development, operation or configuration of any part of a Transmission System or of the National Electricity  Transmission System, but not including User Data;</w:t>
            </w:r>
          </w:p>
        </w:tc>
      </w:tr>
      <w:tr w:rsidR="00B360D2" w:rsidRPr="0064046A" w14:paraId="62A3A0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F55D9D" w14:textId="77777777" w:rsidR="00B360D2" w:rsidRPr="0064046A" w:rsidRDefault="00B360D2" w:rsidP="00A73D26">
            <w:pPr>
              <w:jc w:val="left"/>
              <w:rPr>
                <w:b/>
              </w:rPr>
            </w:pPr>
            <w:r w:rsidRPr="0064046A">
              <w:rPr>
                <w:b/>
              </w:rPr>
              <w:t>“Transmission Interface Agreement”</w:t>
            </w:r>
          </w:p>
        </w:tc>
        <w:tc>
          <w:tcPr>
            <w:tcW w:w="4378" w:type="dxa"/>
            <w:shd w:val="clear" w:color="auto" w:fill="auto"/>
          </w:tcPr>
          <w:p w14:paraId="57152E7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Fifteen;</w:t>
            </w:r>
          </w:p>
        </w:tc>
      </w:tr>
      <w:tr w:rsidR="00B360D2" w:rsidRPr="0064046A" w14:paraId="743BE8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40914" w14:textId="77777777" w:rsidR="00B360D2" w:rsidRPr="0064046A" w:rsidRDefault="00B360D2" w:rsidP="00A73D26">
            <w:pPr>
              <w:jc w:val="left"/>
              <w:rPr>
                <w:b/>
              </w:rPr>
            </w:pPr>
            <w:r w:rsidRPr="0064046A">
              <w:rPr>
                <w:b/>
              </w:rPr>
              <w:t>"Transmission Interface Asset(s)"</w:t>
            </w:r>
          </w:p>
        </w:tc>
        <w:tc>
          <w:tcPr>
            <w:tcW w:w="4378" w:type="dxa"/>
            <w:shd w:val="clear" w:color="auto" w:fill="auto"/>
          </w:tcPr>
          <w:p w14:paraId="5F1D295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Interface Assets: </w:t>
            </w:r>
          </w:p>
          <w:p w14:paraId="7CC7F014"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Interface Site Specification; and </w:t>
            </w:r>
          </w:p>
          <w:p w14:paraId="1D522AAD" w14:textId="77777777" w:rsidR="00B360D2" w:rsidRPr="0064046A" w:rsidRDefault="00B360D2" w:rsidP="00A73D26">
            <w:pPr>
              <w:ind w:left="510" w:hanging="510"/>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67A28F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57D0F6" w14:textId="77777777" w:rsidR="00B360D2" w:rsidRPr="0064046A" w:rsidRDefault="00B360D2" w:rsidP="00A73D26">
            <w:pPr>
              <w:jc w:val="left"/>
              <w:rPr>
                <w:b/>
              </w:rPr>
            </w:pPr>
            <w:r w:rsidRPr="0064046A">
              <w:rPr>
                <w:b/>
              </w:rPr>
              <w:t>“Transmission Interface Site”</w:t>
            </w:r>
          </w:p>
        </w:tc>
        <w:tc>
          <w:tcPr>
            <w:tcW w:w="4378" w:type="dxa"/>
            <w:shd w:val="clear" w:color="auto" w:fill="auto"/>
          </w:tcPr>
          <w:p w14:paraId="78F8460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B360D2" w:rsidRPr="0064046A" w14:paraId="334C21D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7AF862" w14:textId="77777777" w:rsidR="00B360D2" w:rsidRPr="0064046A" w:rsidRDefault="00B360D2" w:rsidP="00A73D26">
            <w:pPr>
              <w:jc w:val="left"/>
              <w:rPr>
                <w:b/>
              </w:rPr>
            </w:pPr>
            <w:r w:rsidRPr="0064046A">
              <w:rPr>
                <w:b/>
              </w:rPr>
              <w:t>“Transmission Interface Site Party”</w:t>
            </w:r>
          </w:p>
        </w:tc>
        <w:tc>
          <w:tcPr>
            <w:tcW w:w="4378" w:type="dxa"/>
            <w:shd w:val="clear" w:color="auto" w:fill="auto"/>
          </w:tcPr>
          <w:p w14:paraId="2297C42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Three, sub-paragraph 3.2</w:t>
            </w:r>
          </w:p>
        </w:tc>
      </w:tr>
      <w:tr w:rsidR="00B360D2" w:rsidRPr="0064046A" w14:paraId="5B9916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BB3EFA" w14:textId="77777777" w:rsidR="00B360D2" w:rsidRPr="0064046A" w:rsidRDefault="00B360D2" w:rsidP="00A73D26">
            <w:pPr>
              <w:rPr>
                <w:b/>
              </w:rPr>
            </w:pPr>
            <w:r w:rsidRPr="0064046A">
              <w:rPr>
                <w:b/>
              </w:rPr>
              <w:t>“Transmission</w:t>
            </w:r>
            <w:r w:rsidRPr="0064046A">
              <w:t xml:space="preserve"> </w:t>
            </w:r>
            <w:r w:rsidRPr="0064046A">
              <w:rPr>
                <w:b/>
              </w:rPr>
              <w:t>Interface Site Specification”</w:t>
            </w:r>
          </w:p>
        </w:tc>
        <w:tc>
          <w:tcPr>
            <w:tcW w:w="4378" w:type="dxa"/>
            <w:shd w:val="clear" w:color="auto" w:fill="auto"/>
          </w:tcPr>
          <w:p w14:paraId="4C6BB8B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2.7.1</w:t>
            </w:r>
          </w:p>
        </w:tc>
      </w:tr>
      <w:tr w:rsidR="00B360D2" w:rsidRPr="0064046A" w14:paraId="0E0C0A1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0C684D" w14:textId="77777777" w:rsidR="00B360D2" w:rsidRPr="0064046A" w:rsidRDefault="00B360D2" w:rsidP="00A73D26">
            <w:pPr>
              <w:jc w:val="left"/>
              <w:rPr>
                <w:b/>
              </w:rPr>
            </w:pPr>
            <w:r w:rsidRPr="0064046A">
              <w:rPr>
                <w:b/>
              </w:rPr>
              <w:lastRenderedPageBreak/>
              <w:t>"Transmission Investment Plan"</w:t>
            </w:r>
          </w:p>
        </w:tc>
        <w:tc>
          <w:tcPr>
            <w:tcW w:w="4378" w:type="dxa"/>
            <w:shd w:val="clear" w:color="auto" w:fill="auto"/>
          </w:tcPr>
          <w:p w14:paraId="460A23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B360D2" w:rsidRPr="0064046A" w14:paraId="0308BF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EB40E2" w14:textId="77777777" w:rsidR="00B360D2" w:rsidRPr="0064046A" w:rsidRDefault="00B360D2" w:rsidP="00A73D26">
            <w:pPr>
              <w:jc w:val="left"/>
              <w:rPr>
                <w:b/>
              </w:rPr>
            </w:pPr>
            <w:r w:rsidRPr="0064046A">
              <w:rPr>
                <w:b/>
              </w:rPr>
              <w:t>"Transmission Licence"</w:t>
            </w:r>
          </w:p>
        </w:tc>
        <w:tc>
          <w:tcPr>
            <w:tcW w:w="4378" w:type="dxa"/>
            <w:shd w:val="clear" w:color="auto" w:fill="auto"/>
          </w:tcPr>
          <w:p w14:paraId="222510F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transmission licence granted or treated as granted under section 6(1)(b) of the Act;</w:t>
            </w:r>
          </w:p>
        </w:tc>
      </w:tr>
      <w:tr w:rsidR="00B360D2" w:rsidRPr="0064046A" w14:paraId="180A15E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982D74" w14:textId="77777777" w:rsidR="00B360D2" w:rsidRPr="0064046A" w:rsidRDefault="00B360D2" w:rsidP="00A73D26">
            <w:pPr>
              <w:jc w:val="left"/>
              <w:rPr>
                <w:b/>
              </w:rPr>
            </w:pPr>
            <w:r w:rsidRPr="0064046A">
              <w:rPr>
                <w:b/>
              </w:rPr>
              <w:t>"Transmission Licence Conditions"</w:t>
            </w:r>
          </w:p>
        </w:tc>
        <w:tc>
          <w:tcPr>
            <w:tcW w:w="4378" w:type="dxa"/>
            <w:shd w:val="clear" w:color="auto" w:fill="auto"/>
          </w:tcPr>
          <w:p w14:paraId="461468E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conditions contained in and amended from time to time in accordance with a Transmission Licence; </w:t>
            </w:r>
          </w:p>
        </w:tc>
      </w:tr>
      <w:tr w:rsidR="00B360D2" w:rsidRPr="0064046A" w14:paraId="1A112B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F6DC10" w14:textId="77777777" w:rsidR="00B360D2" w:rsidRPr="0064046A" w:rsidRDefault="00B360D2" w:rsidP="00A73D26">
            <w:pPr>
              <w:jc w:val="left"/>
              <w:rPr>
                <w:b/>
              </w:rPr>
            </w:pPr>
            <w:r w:rsidRPr="0064046A">
              <w:rPr>
                <w:b/>
              </w:rPr>
              <w:t>"Transmission Licensee"</w:t>
            </w:r>
          </w:p>
        </w:tc>
        <w:tc>
          <w:tcPr>
            <w:tcW w:w="4378" w:type="dxa"/>
            <w:shd w:val="clear" w:color="auto" w:fill="auto"/>
          </w:tcPr>
          <w:p w14:paraId="7A6544E6" w14:textId="00075A7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holder for the time being of a Transmission Licence;</w:t>
            </w:r>
          </w:p>
        </w:tc>
      </w:tr>
      <w:tr w:rsidR="00B360D2" w:rsidRPr="0064046A" w14:paraId="473E31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806648" w14:textId="77777777" w:rsidR="00B360D2" w:rsidRPr="0064046A" w:rsidRDefault="00B360D2" w:rsidP="00A73D26">
            <w:pPr>
              <w:jc w:val="left"/>
              <w:rPr>
                <w:b/>
              </w:rPr>
            </w:pPr>
            <w:r>
              <w:rPr>
                <w:b/>
              </w:rPr>
              <w:t>“Transmission Owner”</w:t>
            </w:r>
          </w:p>
        </w:tc>
        <w:tc>
          <w:tcPr>
            <w:tcW w:w="4378" w:type="dxa"/>
            <w:shd w:val="clear" w:color="auto" w:fill="auto"/>
          </w:tcPr>
          <w:p w14:paraId="21E0C6F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 Onshore Transmission Owner or an Offshore Transmission Owner which could include a Type 1 Transmission Owner or Type 2 Transmission Owner.</w:t>
            </w:r>
          </w:p>
        </w:tc>
      </w:tr>
      <w:tr w:rsidR="00B360D2" w:rsidRPr="0064046A" w14:paraId="17AEC83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EE627A" w14:textId="77777777" w:rsidR="00B360D2" w:rsidRPr="0064046A" w:rsidRDefault="00B360D2" w:rsidP="00A73D26">
            <w:pPr>
              <w:jc w:val="left"/>
              <w:rPr>
                <w:b/>
              </w:rPr>
            </w:pPr>
            <w:r w:rsidRPr="0064046A">
              <w:rPr>
                <w:b/>
              </w:rPr>
              <w:t>"Transmission Owner Site"</w:t>
            </w:r>
          </w:p>
        </w:tc>
        <w:tc>
          <w:tcPr>
            <w:tcW w:w="4378" w:type="dxa"/>
            <w:shd w:val="clear" w:color="auto" w:fill="auto"/>
          </w:tcPr>
          <w:p w14:paraId="4F44A65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B360D2" w:rsidRPr="0064046A" w14:paraId="3ACC35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2FE2" w14:textId="77777777" w:rsidR="00B360D2" w:rsidRDefault="00B360D2" w:rsidP="00A73D26">
            <w:pPr>
              <w:jc w:val="left"/>
              <w:rPr>
                <w:b/>
              </w:rPr>
            </w:pPr>
            <w:r w:rsidRPr="0064046A">
              <w:rPr>
                <w:b/>
              </w:rPr>
              <w:t>"Transmission Reinforcement Works"</w:t>
            </w:r>
          </w:p>
          <w:p w14:paraId="5790C565" w14:textId="77777777" w:rsidR="00B360D2" w:rsidRPr="00B51AB9" w:rsidRDefault="00B360D2" w:rsidP="00A73D26"/>
        </w:tc>
        <w:tc>
          <w:tcPr>
            <w:tcW w:w="4378" w:type="dxa"/>
            <w:shd w:val="clear" w:color="auto" w:fill="auto"/>
          </w:tcPr>
          <w:p w14:paraId="67F19ACA" w14:textId="343535FE"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relation to a particular Construction Project, as defined in respect of each relevant Transmission Owner in its TO Construction Agreement</w:t>
            </w:r>
            <w:r>
              <w:t xml:space="preserve"> (</w:t>
            </w:r>
            <w:r w:rsidRPr="001330D3">
              <w:t xml:space="preserve">but excluding </w:t>
            </w:r>
            <w:bookmarkStart w:id="37" w:name="_Hlk134799613"/>
            <w:r>
              <w:t>any works carried out by a User on behalf of the relevant Transmission Owner</w:t>
            </w:r>
            <w:bookmarkEnd w:id="37"/>
            <w:r>
              <w:t>)</w:t>
            </w:r>
            <w:r w:rsidRPr="0064046A">
              <w:t>;;</w:t>
            </w:r>
          </w:p>
        </w:tc>
      </w:tr>
      <w:tr w:rsidR="00B360D2" w:rsidRPr="0064046A" w14:paraId="76AF7B0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214B4D" w14:textId="77777777" w:rsidR="00B360D2" w:rsidRPr="0064046A" w:rsidRDefault="00B360D2" w:rsidP="00A73D26">
            <w:pPr>
              <w:jc w:val="left"/>
              <w:rPr>
                <w:b/>
              </w:rPr>
            </w:pPr>
            <w:r w:rsidRPr="0064046A">
              <w:rPr>
                <w:b/>
              </w:rPr>
              <w:t>"Transmission Services"</w:t>
            </w:r>
          </w:p>
        </w:tc>
        <w:tc>
          <w:tcPr>
            <w:tcW w:w="4378" w:type="dxa"/>
            <w:shd w:val="clear" w:color="auto" w:fill="auto"/>
          </w:tcPr>
          <w:p w14:paraId="6352B3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2;</w:t>
            </w:r>
          </w:p>
        </w:tc>
      </w:tr>
      <w:tr w:rsidR="00B360D2" w:rsidRPr="0064046A" w14:paraId="5D4730D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101E5A" w14:textId="77777777" w:rsidR="00B360D2" w:rsidRPr="0064046A" w:rsidRDefault="00B360D2" w:rsidP="00A73D26">
            <w:pPr>
              <w:jc w:val="left"/>
              <w:rPr>
                <w:b/>
              </w:rPr>
            </w:pPr>
            <w:r w:rsidRPr="0064046A">
              <w:rPr>
                <w:b/>
              </w:rPr>
              <w:t>"Transmission System"</w:t>
            </w:r>
          </w:p>
        </w:tc>
        <w:tc>
          <w:tcPr>
            <w:tcW w:w="4378" w:type="dxa"/>
            <w:shd w:val="clear" w:color="auto" w:fill="auto"/>
          </w:tcPr>
          <w:p w14:paraId="166935F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respect of each Party, has the meaning given to the term "licensee's transmission system" in Standard Condition A1;</w:t>
            </w:r>
          </w:p>
        </w:tc>
      </w:tr>
      <w:tr w:rsidR="00B360D2" w:rsidRPr="0064046A" w14:paraId="29EFD1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28D311" w14:textId="77777777" w:rsidR="00B360D2" w:rsidRPr="0064046A" w:rsidRDefault="00B360D2" w:rsidP="00A73D26">
            <w:pPr>
              <w:jc w:val="left"/>
              <w:rPr>
                <w:b/>
              </w:rPr>
            </w:pPr>
            <w:r>
              <w:rPr>
                <w:b/>
              </w:rPr>
              <w:t>“Type 1 Transmission Owner”</w:t>
            </w:r>
          </w:p>
        </w:tc>
        <w:tc>
          <w:tcPr>
            <w:tcW w:w="4378" w:type="dxa"/>
            <w:shd w:val="clear" w:color="auto" w:fill="auto"/>
          </w:tcPr>
          <w:p w14:paraId="2C35E06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A Transmission Owner who owns a Transmission System and that Transmission System was first connected to the System before 27 April 2019 and the purchase contracts for its Plant and Apparatus forming </w:t>
            </w:r>
            <w:r>
              <w:lastRenderedPageBreak/>
              <w:t>that Transmission System had been concluded before 17th May 2018</w:t>
            </w:r>
          </w:p>
        </w:tc>
      </w:tr>
      <w:tr w:rsidR="00B360D2" w:rsidRPr="0064046A" w14:paraId="125CFA7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349C11" w14:textId="77777777" w:rsidR="00B360D2" w:rsidRPr="0064046A" w:rsidRDefault="00B360D2" w:rsidP="00A73D26">
            <w:pPr>
              <w:jc w:val="left"/>
              <w:rPr>
                <w:b/>
              </w:rPr>
            </w:pPr>
            <w:r>
              <w:rPr>
                <w:b/>
              </w:rPr>
              <w:lastRenderedPageBreak/>
              <w:t>“Type 2 Transmission Owner”</w:t>
            </w:r>
          </w:p>
        </w:tc>
        <w:tc>
          <w:tcPr>
            <w:tcW w:w="4378" w:type="dxa"/>
            <w:shd w:val="clear" w:color="auto" w:fill="auto"/>
          </w:tcPr>
          <w:p w14:paraId="2D54340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B360D2" w:rsidRPr="0064046A" w14:paraId="5C40E1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025040" w14:textId="77777777" w:rsidR="00B360D2" w:rsidRPr="0064046A" w:rsidRDefault="00B360D2" w:rsidP="00A73D26">
            <w:pPr>
              <w:jc w:val="left"/>
              <w:rPr>
                <w:b/>
              </w:rPr>
            </w:pPr>
            <w:r w:rsidRPr="0064046A">
              <w:rPr>
                <w:b/>
              </w:rPr>
              <w:t>"Unsecured Event"</w:t>
            </w:r>
          </w:p>
        </w:tc>
        <w:tc>
          <w:tcPr>
            <w:tcW w:w="4378" w:type="dxa"/>
            <w:shd w:val="clear" w:color="auto" w:fill="auto"/>
          </w:tcPr>
          <w:p w14:paraId="37CD5BA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respect of the National Electricity Transmission System and each of the Transmission Owner's Transmission Systems in the Licence Standards;</w:t>
            </w:r>
          </w:p>
        </w:tc>
      </w:tr>
      <w:tr w:rsidR="00B360D2" w:rsidRPr="0064046A" w14:paraId="42464E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1F119A" w14:textId="77777777" w:rsidR="00B360D2" w:rsidRPr="0064046A" w:rsidRDefault="00B360D2" w:rsidP="00A73D26">
            <w:pPr>
              <w:jc w:val="left"/>
              <w:rPr>
                <w:b/>
              </w:rPr>
            </w:pPr>
            <w:r w:rsidRPr="0064046A">
              <w:rPr>
                <w:b/>
              </w:rPr>
              <w:t xml:space="preserve">"Urgent </w:t>
            </w:r>
            <w:r>
              <w:rPr>
                <w:b/>
              </w:rPr>
              <w:t>STC Modification Proposal</w:t>
            </w:r>
            <w:r w:rsidRPr="0064046A">
              <w:rPr>
                <w:b/>
              </w:rPr>
              <w:t>"</w:t>
            </w:r>
          </w:p>
        </w:tc>
        <w:tc>
          <w:tcPr>
            <w:tcW w:w="4378" w:type="dxa"/>
            <w:shd w:val="clear" w:color="auto" w:fill="auto"/>
          </w:tcPr>
          <w:p w14:paraId="02F313A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urgent proposal to amend the Code proposed in accordance with Section B, sub-paragraph 7.2.6;</w:t>
            </w:r>
          </w:p>
        </w:tc>
      </w:tr>
      <w:tr w:rsidR="00B360D2" w:rsidRPr="0064046A" w14:paraId="5991D5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50AE15" w14:textId="77777777" w:rsidR="00B360D2" w:rsidRPr="0064046A" w:rsidRDefault="00B360D2" w:rsidP="00A73D26">
            <w:pPr>
              <w:jc w:val="left"/>
              <w:rPr>
                <w:b/>
              </w:rPr>
            </w:pPr>
            <w:r w:rsidRPr="0064046A">
              <w:rPr>
                <w:b/>
              </w:rPr>
              <w:t>“Use of System Charging Methodology”</w:t>
            </w:r>
          </w:p>
          <w:p w14:paraId="18331D45" w14:textId="77777777" w:rsidR="00B360D2" w:rsidRPr="0064046A" w:rsidRDefault="00B360D2" w:rsidP="00A73D26">
            <w:pPr>
              <w:jc w:val="left"/>
              <w:rPr>
                <w:b/>
              </w:rPr>
            </w:pPr>
            <w:r w:rsidRPr="0064046A">
              <w:rPr>
                <w:b/>
              </w:rPr>
              <w:t>"User(s)"</w:t>
            </w:r>
          </w:p>
        </w:tc>
        <w:tc>
          <w:tcPr>
            <w:tcW w:w="4378" w:type="dxa"/>
            <w:shd w:val="clear" w:color="auto" w:fill="auto"/>
          </w:tcPr>
          <w:p w14:paraId="7BF698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p w14:paraId="3E338569" w14:textId="2E91F47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B360D2" w:rsidRPr="0064046A" w14:paraId="4706EF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C4139" w14:textId="77777777" w:rsidR="00B360D2" w:rsidRPr="0064046A" w:rsidRDefault="00B360D2" w:rsidP="00A73D26">
            <w:pPr>
              <w:jc w:val="left"/>
              <w:rPr>
                <w:b/>
              </w:rPr>
            </w:pPr>
            <w:r>
              <w:rPr>
                <w:b/>
              </w:rPr>
              <w:t>“User”</w:t>
            </w:r>
          </w:p>
        </w:tc>
        <w:tc>
          <w:tcPr>
            <w:tcW w:w="4378" w:type="dxa"/>
            <w:shd w:val="clear" w:color="auto" w:fill="auto"/>
          </w:tcPr>
          <w:p w14:paraId="331EFE1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B360D2" w:rsidRPr="0064046A" w14:paraId="127EFDF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1E18D3" w14:textId="77777777" w:rsidR="00B360D2" w:rsidRPr="0064046A" w:rsidRDefault="00B360D2" w:rsidP="00A73D26">
            <w:pPr>
              <w:jc w:val="left"/>
              <w:rPr>
                <w:b/>
              </w:rPr>
            </w:pPr>
            <w:r w:rsidRPr="0064046A">
              <w:rPr>
                <w:b/>
              </w:rPr>
              <w:t>"User Application"</w:t>
            </w:r>
          </w:p>
        </w:tc>
        <w:tc>
          <w:tcPr>
            <w:tcW w:w="4378" w:type="dxa"/>
            <w:shd w:val="clear" w:color="auto" w:fill="auto"/>
          </w:tcPr>
          <w:p w14:paraId="4DAB3A02" w14:textId="0CB490E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an application made by a User to </w:t>
            </w:r>
            <w:r>
              <w:t>The Company</w:t>
            </w:r>
            <w:r w:rsidRPr="0064046A">
              <w:t xml:space="preserve"> under and pursuant to the CUSC in respect of:</w:t>
            </w:r>
          </w:p>
          <w:p w14:paraId="3CDD332C" w14:textId="31FF65D4"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t>(a)</w:t>
            </w:r>
            <w:r w:rsidR="00094131">
              <w:tab/>
            </w:r>
            <w:r w:rsidRPr="0064046A">
              <w:t>a New Connection; or</w:t>
            </w:r>
          </w:p>
          <w:p w14:paraId="0D00EDAA" w14:textId="6BCD951D"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lastRenderedPageBreak/>
              <w:t xml:space="preserve">(b)  </w:t>
            </w:r>
            <w:r w:rsidR="00094131">
              <w:tab/>
            </w:r>
            <w:r w:rsidRPr="0064046A">
              <w:t>a Modification; or</w:t>
            </w:r>
          </w:p>
          <w:p w14:paraId="77AA3B97" w14:textId="7928324D"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use of the National Electricity  Transmission System; or </w:t>
            </w:r>
          </w:p>
          <w:p w14:paraId="58BD0FD5" w14:textId="509E38F3"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an Exchange Rate Request; or </w:t>
            </w:r>
          </w:p>
          <w:p w14:paraId="68154182" w14:textId="5D522648"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 Request for a </w:t>
            </w:r>
            <w:r w:rsidR="006612F5">
              <w:t xml:space="preserve">Transmission Evaluation </w:t>
            </w:r>
            <w:r w:rsidR="00B360D2" w:rsidRPr="0064046A">
              <w:t>by such User.</w:t>
            </w:r>
          </w:p>
        </w:tc>
      </w:tr>
      <w:tr w:rsidR="00B360D2" w:rsidRPr="0064046A" w14:paraId="3C2E0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E25349" w14:textId="77777777" w:rsidR="00B360D2" w:rsidRPr="0064046A" w:rsidRDefault="00B360D2" w:rsidP="00A73D26">
            <w:pPr>
              <w:jc w:val="left"/>
              <w:rPr>
                <w:b/>
              </w:rPr>
            </w:pPr>
            <w:r w:rsidRPr="0064046A">
              <w:rPr>
                <w:b/>
              </w:rPr>
              <w:lastRenderedPageBreak/>
              <w:t>"User Application Date"</w:t>
            </w:r>
          </w:p>
        </w:tc>
        <w:tc>
          <w:tcPr>
            <w:tcW w:w="4378" w:type="dxa"/>
            <w:shd w:val="clear" w:color="auto" w:fill="auto"/>
          </w:tcPr>
          <w:p w14:paraId="01A1EDD7" w14:textId="6B33582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date of receipt by </w:t>
            </w:r>
            <w:r>
              <w:t>The Company</w:t>
            </w:r>
            <w:r w:rsidRPr="0064046A">
              <w:t xml:space="preserve"> of an effective User Application pursuant to the CUSC;</w:t>
            </w:r>
          </w:p>
        </w:tc>
      </w:tr>
      <w:tr w:rsidR="00B360D2" w:rsidRPr="0064046A" w14:paraId="7D5701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E2893F" w14:textId="77777777" w:rsidR="00B360D2" w:rsidRDefault="00B360D2" w:rsidP="00A73D26">
            <w:pPr>
              <w:jc w:val="left"/>
              <w:rPr>
                <w:b/>
              </w:rPr>
            </w:pPr>
            <w:r w:rsidRPr="0064046A">
              <w:rPr>
                <w:b/>
              </w:rPr>
              <w:t xml:space="preserve">"User </w:t>
            </w:r>
            <w:r>
              <w:rPr>
                <w:b/>
              </w:rPr>
              <w:t>Commitment Methodology</w:t>
            </w:r>
            <w:r w:rsidRPr="0064046A">
              <w:rPr>
                <w:b/>
              </w:rPr>
              <w:t>"</w:t>
            </w:r>
          </w:p>
          <w:p w14:paraId="06B82456" w14:textId="77777777" w:rsidR="00B360D2" w:rsidRPr="0064046A" w:rsidRDefault="00B360D2" w:rsidP="00A73D26">
            <w:pPr>
              <w:jc w:val="left"/>
              <w:rPr>
                <w:b/>
              </w:rPr>
            </w:pPr>
            <w:r w:rsidRPr="0064046A">
              <w:rPr>
                <w:b/>
              </w:rPr>
              <w:t>"User Data"</w:t>
            </w:r>
          </w:p>
        </w:tc>
        <w:tc>
          <w:tcPr>
            <w:tcW w:w="4378" w:type="dxa"/>
            <w:shd w:val="clear" w:color="auto" w:fill="auto"/>
          </w:tcPr>
          <w:p w14:paraId="6156A0A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the methodology and principles as set out in CUSC Section 15;</w:t>
            </w:r>
          </w:p>
          <w:p w14:paraId="535EF7D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information of or related to a User or Users including, without limitation, information about the business of a User, a User Site, User Works, User Outage or the operation or configuration of any User Equipment or User System.</w:t>
            </w:r>
          </w:p>
        </w:tc>
      </w:tr>
      <w:tr w:rsidR="00B360D2" w:rsidRPr="0064046A" w14:paraId="7B85DB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F45607" w14:textId="77777777" w:rsidR="00B360D2" w:rsidRPr="0064046A" w:rsidRDefault="00B360D2" w:rsidP="00A73D26">
            <w:pPr>
              <w:jc w:val="left"/>
              <w:rPr>
                <w:b/>
              </w:rPr>
            </w:pPr>
            <w:r w:rsidRPr="0064046A">
              <w:rPr>
                <w:b/>
              </w:rPr>
              <w:t>"User Derogation"</w:t>
            </w:r>
          </w:p>
        </w:tc>
        <w:tc>
          <w:tcPr>
            <w:tcW w:w="4378" w:type="dxa"/>
            <w:shd w:val="clear" w:color="auto" w:fill="auto"/>
          </w:tcPr>
          <w:p w14:paraId="7194FB9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B360D2" w:rsidRPr="0064046A" w14:paraId="10C07B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477372" w14:textId="77777777" w:rsidR="00B360D2" w:rsidRPr="0064046A" w:rsidRDefault="00B360D2" w:rsidP="00A73D26">
            <w:pPr>
              <w:jc w:val="left"/>
              <w:rPr>
                <w:b/>
              </w:rPr>
            </w:pPr>
            <w:r w:rsidRPr="0064046A">
              <w:rPr>
                <w:b/>
              </w:rPr>
              <w:t>“User Equipment”</w:t>
            </w:r>
          </w:p>
        </w:tc>
        <w:tc>
          <w:tcPr>
            <w:tcW w:w="4378" w:type="dxa"/>
            <w:shd w:val="clear" w:color="auto" w:fill="auto"/>
          </w:tcPr>
          <w:p w14:paraId="2524D30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B360D2" w:rsidRPr="0064046A" w14:paraId="2A844E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35378EC" w14:textId="77777777" w:rsidR="00B360D2" w:rsidRPr="0064046A" w:rsidRDefault="00B360D2" w:rsidP="00A73D26">
            <w:pPr>
              <w:jc w:val="left"/>
              <w:rPr>
                <w:b/>
              </w:rPr>
            </w:pPr>
            <w:r w:rsidRPr="0064046A">
              <w:rPr>
                <w:b/>
              </w:rPr>
              <w:t>"User Outage"</w:t>
            </w:r>
          </w:p>
        </w:tc>
        <w:tc>
          <w:tcPr>
            <w:tcW w:w="4378" w:type="dxa"/>
            <w:shd w:val="clear" w:color="auto" w:fill="auto"/>
          </w:tcPr>
          <w:p w14:paraId="7452E0B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planned Outage of part or all of a User System or User Equipment;</w:t>
            </w:r>
          </w:p>
        </w:tc>
      </w:tr>
      <w:tr w:rsidR="00B360D2" w:rsidRPr="0064046A" w14:paraId="497AFC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C2C754" w14:textId="77777777" w:rsidR="00B360D2" w:rsidRPr="0064046A" w:rsidRDefault="00B360D2" w:rsidP="00A73D26">
            <w:pPr>
              <w:jc w:val="left"/>
              <w:rPr>
                <w:b/>
              </w:rPr>
            </w:pPr>
            <w:r w:rsidRPr="0064046A">
              <w:rPr>
                <w:b/>
              </w:rPr>
              <w:t>"User Site"</w:t>
            </w:r>
          </w:p>
        </w:tc>
        <w:tc>
          <w:tcPr>
            <w:tcW w:w="4378" w:type="dxa"/>
            <w:shd w:val="clear" w:color="auto" w:fill="auto"/>
          </w:tcPr>
          <w:p w14:paraId="3B65BFC7" w14:textId="5452209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 site owned (or occupied pursuant to a lease, licence or other agreement) by a User in which there is a Connection. For the avoidance of </w:t>
            </w:r>
            <w:r w:rsidRPr="0064046A">
              <w:lastRenderedPageBreak/>
              <w:t xml:space="preserve">doubt, a site owned by </w:t>
            </w:r>
            <w:r>
              <w:t>The Company</w:t>
            </w:r>
            <w:r w:rsidRPr="0064046A">
              <w:t xml:space="preserve"> or a Transmission Owner but occupied by a User is a User Site;</w:t>
            </w:r>
          </w:p>
        </w:tc>
      </w:tr>
      <w:tr w:rsidR="00B360D2" w:rsidRPr="0064046A" w14:paraId="34B583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263DE0" w14:textId="77777777" w:rsidR="00B360D2" w:rsidRPr="0064046A" w:rsidRDefault="00B360D2" w:rsidP="00A73D26">
            <w:pPr>
              <w:jc w:val="left"/>
              <w:rPr>
                <w:b/>
              </w:rPr>
            </w:pPr>
            <w:r w:rsidRPr="0064046A">
              <w:rPr>
                <w:b/>
              </w:rPr>
              <w:lastRenderedPageBreak/>
              <w:t>"User System"</w:t>
            </w:r>
          </w:p>
        </w:tc>
        <w:tc>
          <w:tcPr>
            <w:tcW w:w="4378" w:type="dxa"/>
            <w:shd w:val="clear" w:color="auto" w:fill="auto"/>
          </w:tcPr>
          <w:p w14:paraId="6C2078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Code Effective Date;</w:t>
            </w:r>
          </w:p>
        </w:tc>
      </w:tr>
      <w:tr w:rsidR="00B360D2" w:rsidRPr="0064046A" w14:paraId="07C34F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8CA7E2" w14:textId="77777777" w:rsidR="00B360D2" w:rsidRPr="0064046A" w:rsidRDefault="00B360D2" w:rsidP="00A73D26">
            <w:pPr>
              <w:jc w:val="left"/>
              <w:rPr>
                <w:b/>
              </w:rPr>
            </w:pPr>
            <w:r w:rsidRPr="0064046A">
              <w:rPr>
                <w:b/>
              </w:rPr>
              <w:t>"User Works"</w:t>
            </w:r>
          </w:p>
        </w:tc>
        <w:tc>
          <w:tcPr>
            <w:tcW w:w="4378" w:type="dxa"/>
            <w:shd w:val="clear" w:color="auto" w:fill="auto"/>
          </w:tcPr>
          <w:p w14:paraId="59114CFC" w14:textId="77777777" w:rsidR="00B360D2" w:rsidRPr="0032110F"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B360D2" w:rsidRPr="0064046A" w14:paraId="2EDE8D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BEF721" w14:textId="77777777" w:rsidR="00B360D2" w:rsidRPr="0064046A" w:rsidRDefault="00B360D2" w:rsidP="00A73D26">
            <w:pPr>
              <w:jc w:val="left"/>
              <w:rPr>
                <w:b/>
              </w:rPr>
            </w:pPr>
            <w:r w:rsidRPr="0064046A">
              <w:rPr>
                <w:b/>
              </w:rPr>
              <w:t>"Value Added Tax" "VAT"</w:t>
            </w:r>
          </w:p>
        </w:tc>
        <w:tc>
          <w:tcPr>
            <w:tcW w:w="4378" w:type="dxa"/>
            <w:shd w:val="clear" w:color="auto" w:fill="auto"/>
          </w:tcPr>
          <w:p w14:paraId="3B1BA6E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such term in the Value Added Tax Act 1994 and any tax of a similar nature which may be substituted for a levied in addition to it;</w:t>
            </w:r>
          </w:p>
        </w:tc>
      </w:tr>
      <w:tr w:rsidR="00B360D2" w:rsidRPr="0064046A" w14:paraId="2E74BF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E0F688" w14:textId="77777777" w:rsidR="00B360D2" w:rsidRPr="0064046A" w:rsidRDefault="00B360D2" w:rsidP="00A73D26">
            <w:pPr>
              <w:jc w:val="left"/>
              <w:rPr>
                <w:b/>
              </w:rPr>
            </w:pPr>
            <w:r w:rsidRPr="0064046A">
              <w:rPr>
                <w:b/>
              </w:rPr>
              <w:t>"Voltage Waveform Quality"</w:t>
            </w:r>
          </w:p>
        </w:tc>
        <w:tc>
          <w:tcPr>
            <w:tcW w:w="4378" w:type="dxa"/>
            <w:shd w:val="clear" w:color="auto" w:fill="auto"/>
          </w:tcPr>
          <w:p w14:paraId="135E948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the quality of voltage waveform on the National Electricity Transmission System taking account of harmonic content, phase unbalance and voltage fluctuations;</w:t>
            </w:r>
          </w:p>
        </w:tc>
      </w:tr>
      <w:tr w:rsidR="00B360D2" w:rsidRPr="0064046A" w14:paraId="5CF7A2C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8D726" w14:textId="5299D99B" w:rsidR="00B360D2" w:rsidRPr="0064046A" w:rsidRDefault="00B360D2" w:rsidP="00A73D26">
            <w:pPr>
              <w:jc w:val="left"/>
              <w:rPr>
                <w:b/>
              </w:rPr>
            </w:pPr>
            <w:r w:rsidRPr="0064046A">
              <w:rPr>
                <w:b/>
              </w:rPr>
              <w:t>“Voltage Waveform Quality Assessment”</w:t>
            </w:r>
          </w:p>
        </w:tc>
        <w:tc>
          <w:tcPr>
            <w:tcW w:w="4378" w:type="dxa"/>
            <w:shd w:val="clear" w:color="auto" w:fill="auto"/>
          </w:tcPr>
          <w:p w14:paraId="4892B0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means an assessment of the impact of an offshore transmission system on Voltage Waveform Quality at an Interface Point;</w:t>
            </w:r>
          </w:p>
          <w:p w14:paraId="3E91084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br/>
            </w:r>
          </w:p>
        </w:tc>
      </w:tr>
      <w:tr w:rsidR="00B360D2" w:rsidRPr="0064046A" w14:paraId="6620F30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C5FFF" w14:textId="77777777" w:rsidR="00B360D2" w:rsidRDefault="00B360D2" w:rsidP="00A73D26">
            <w:pPr>
              <w:jc w:val="left"/>
              <w:rPr>
                <w:b/>
              </w:rPr>
            </w:pPr>
            <w:r w:rsidRPr="0064046A">
              <w:rPr>
                <w:b/>
              </w:rPr>
              <w:t>"Week"</w:t>
            </w:r>
          </w:p>
          <w:p w14:paraId="786B79D9" w14:textId="77777777" w:rsidR="00B360D2" w:rsidRPr="0064046A" w:rsidRDefault="00B360D2" w:rsidP="00A73D26">
            <w:pPr>
              <w:jc w:val="left"/>
              <w:rPr>
                <w:b/>
              </w:rPr>
            </w:pPr>
          </w:p>
        </w:tc>
        <w:tc>
          <w:tcPr>
            <w:tcW w:w="4378" w:type="dxa"/>
            <w:shd w:val="clear" w:color="auto" w:fill="auto"/>
          </w:tcPr>
          <w:p w14:paraId="4E2E6D3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shall have the same meaning as the term "Week" is used in the Grid Code as at the Code Effective Date;</w:t>
            </w:r>
          </w:p>
        </w:tc>
      </w:tr>
      <w:tr w:rsidR="00B360D2" w:rsidRPr="0064046A" w14:paraId="11DEEE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32E5AA" w14:textId="77777777" w:rsidR="00B360D2" w:rsidRPr="0064046A" w:rsidRDefault="00B360D2" w:rsidP="00A73D26">
            <w:pPr>
              <w:jc w:val="left"/>
              <w:rPr>
                <w:b/>
              </w:rPr>
            </w:pPr>
            <w:r w:rsidRPr="0064046A">
              <w:rPr>
                <w:b/>
              </w:rPr>
              <w:t xml:space="preserve">“Wider </w:t>
            </w:r>
            <w:r>
              <w:rPr>
                <w:b/>
              </w:rPr>
              <w:t>Cancellation Charge Information</w:t>
            </w:r>
            <w:r w:rsidRPr="0064046A">
              <w:rPr>
                <w:b/>
              </w:rPr>
              <w:t>”</w:t>
            </w:r>
          </w:p>
        </w:tc>
        <w:tc>
          <w:tcPr>
            <w:tcW w:w="4378" w:type="dxa"/>
            <w:shd w:val="clear" w:color="auto" w:fill="auto"/>
          </w:tcPr>
          <w:p w14:paraId="072D1E5C" w14:textId="7DFA9EC4" w:rsidR="00B360D2"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B360D2"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a Transmission Owners load related capex and non load related capex for the following Financial Year excluding the cost of any Attributable Works; and</w:t>
            </w:r>
          </w:p>
          <w:p w14:paraId="388643AC" w14:textId="77777777" w:rsidR="00B360D2" w:rsidRPr="0064046A"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 xml:space="preserve">a forecast of a Transmission Owners load related capex and non load related </w:t>
            </w:r>
            <w:r>
              <w:lastRenderedPageBreak/>
              <w:t>capex excluding the cost of any Attributable Works for the three Financial Years following the Financial Year referred to in (a) above.</w:t>
            </w:r>
          </w:p>
        </w:tc>
      </w:tr>
      <w:tr w:rsidR="00B360D2" w:rsidRPr="0064046A" w14:paraId="262E311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7B4B92" w14:textId="77777777" w:rsidR="00B360D2" w:rsidRPr="0064046A" w:rsidRDefault="00B360D2" w:rsidP="00A73D26">
            <w:pPr>
              <w:jc w:val="left"/>
              <w:rPr>
                <w:b/>
              </w:rPr>
            </w:pPr>
            <w:r w:rsidRPr="0064046A">
              <w:rPr>
                <w:b/>
              </w:rPr>
              <w:lastRenderedPageBreak/>
              <w:t>“Wider Transmission Reinforcement Works”</w:t>
            </w:r>
          </w:p>
        </w:tc>
        <w:tc>
          <w:tcPr>
            <w:tcW w:w="4378" w:type="dxa"/>
            <w:shd w:val="clear" w:color="auto" w:fill="auto"/>
          </w:tcPr>
          <w:p w14:paraId="050EDC8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those elements of the Transmission Reinforcement Works other than the Enabling Works which in relation to a particular Construction Project are defined as such by the Onshore Transmission Owner in its TO Construction Agreement;</w:t>
            </w:r>
          </w:p>
        </w:tc>
      </w:tr>
      <w:tr w:rsidR="00B360D2" w:rsidRPr="0064046A" w14:paraId="666E0D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1EB665" w14:textId="77777777" w:rsidR="00B360D2" w:rsidRPr="0064046A" w:rsidRDefault="00B360D2" w:rsidP="00A73D26">
            <w:pPr>
              <w:jc w:val="left"/>
              <w:rPr>
                <w:b/>
              </w:rPr>
            </w:pPr>
            <w:r w:rsidRPr="0064046A">
              <w:rPr>
                <w:b/>
              </w:rPr>
              <w:t>"Withdrawal Date"</w:t>
            </w:r>
          </w:p>
        </w:tc>
        <w:tc>
          <w:tcPr>
            <w:tcW w:w="4378" w:type="dxa"/>
            <w:shd w:val="clear" w:color="auto" w:fill="auto"/>
          </w:tcPr>
          <w:p w14:paraId="1648158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defined in Section B</w:t>
            </w:r>
            <w:r w:rsidRPr="0064046A">
              <w:rPr>
                <w:i/>
              </w:rPr>
              <w:t xml:space="preserve">, </w:t>
            </w:r>
            <w:r w:rsidRPr="0064046A">
              <w:t>paragraph 5.1.4 upon which the Withdrawing Party shall withdraw from the Framework Agreement;</w:t>
            </w:r>
          </w:p>
        </w:tc>
      </w:tr>
      <w:tr w:rsidR="00B360D2" w:rsidRPr="0064046A" w14:paraId="6CC652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1212FC" w14:textId="77777777" w:rsidR="00B360D2" w:rsidRPr="0064046A" w:rsidRDefault="00B360D2" w:rsidP="00A73D26">
            <w:pPr>
              <w:jc w:val="left"/>
              <w:rPr>
                <w:b/>
              </w:rPr>
            </w:pPr>
            <w:r w:rsidRPr="0064046A">
              <w:rPr>
                <w:b/>
              </w:rPr>
              <w:t>"Withdrawal Notice"</w:t>
            </w:r>
          </w:p>
        </w:tc>
        <w:tc>
          <w:tcPr>
            <w:tcW w:w="4378" w:type="dxa"/>
            <w:shd w:val="clear" w:color="auto" w:fill="auto"/>
          </w:tcPr>
          <w:p w14:paraId="7B6F02A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notice issued by a Party wishing to withdraw from the Framework Agreement as defined in Section B, sub-paragraph 5.1.2;</w:t>
            </w:r>
          </w:p>
        </w:tc>
      </w:tr>
      <w:tr w:rsidR="00B360D2" w:rsidRPr="0064046A" w14:paraId="54F2F09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44E22F" w14:textId="77777777" w:rsidR="00B360D2" w:rsidRPr="0064046A" w:rsidRDefault="00B360D2" w:rsidP="00A73D26">
            <w:pPr>
              <w:jc w:val="left"/>
              <w:rPr>
                <w:b/>
              </w:rPr>
            </w:pPr>
            <w:r w:rsidRPr="0064046A">
              <w:rPr>
                <w:b/>
              </w:rPr>
              <w:t>"Withdrawing Party"</w:t>
            </w:r>
          </w:p>
        </w:tc>
        <w:tc>
          <w:tcPr>
            <w:tcW w:w="4378" w:type="dxa"/>
            <w:shd w:val="clear" w:color="auto" w:fill="auto"/>
          </w:tcPr>
          <w:p w14:paraId="60A5D54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wishing to withdraw from the Framework Agreement in accordance with Section B, sub-paragraph 5.1.1;</w:t>
            </w:r>
          </w:p>
        </w:tc>
      </w:tr>
      <w:tr w:rsidR="00B360D2" w:rsidRPr="00FD4D43" w14:paraId="511C6D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2F7BA8" w14:textId="77777777" w:rsidR="00B360D2" w:rsidRPr="00E2519D" w:rsidRDefault="00B360D2" w:rsidP="00A73D26">
            <w:pPr>
              <w:jc w:val="left"/>
              <w:rPr>
                <w:b/>
              </w:rPr>
            </w:pPr>
            <w:r>
              <w:rPr>
                <w:b/>
              </w:rPr>
              <w:t>“Workgroup”</w:t>
            </w:r>
          </w:p>
        </w:tc>
        <w:tc>
          <w:tcPr>
            <w:tcW w:w="4378" w:type="dxa"/>
            <w:shd w:val="clear" w:color="auto" w:fill="auto"/>
          </w:tcPr>
          <w:p w14:paraId="11A7B739" w14:textId="77777777"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pPr>
            <w:r>
              <w:t>a W</w:t>
            </w:r>
            <w:r w:rsidRPr="00FD4D43">
              <w:t>orkgroup</w:t>
            </w:r>
            <w:r w:rsidRPr="0039362D">
              <w:t xml:space="preserve"> </w:t>
            </w:r>
            <w:r>
              <w:t>established by the Committee pursuant to paragraph 7.2.4.A1</w:t>
            </w:r>
          </w:p>
          <w:p w14:paraId="6A2CBB5A" w14:textId="77777777" w:rsidR="00B360D2" w:rsidRPr="00FD4D43" w:rsidRDefault="00B360D2" w:rsidP="00A73D26">
            <w:pPr>
              <w:spacing w:after="0"/>
              <w:cnfStyle w:val="000000000000" w:firstRow="0" w:lastRow="0" w:firstColumn="0" w:lastColumn="0" w:oddVBand="0" w:evenVBand="0" w:oddHBand="0" w:evenHBand="0" w:firstRowFirstColumn="0" w:firstRowLastColumn="0" w:lastRowFirstColumn="0" w:lastRowLastColumn="0"/>
            </w:pPr>
          </w:p>
        </w:tc>
      </w:tr>
      <w:tr w:rsidR="00B360D2" w:rsidRPr="00E2519D" w14:paraId="01497DC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4A49B" w14:textId="77777777" w:rsidR="00B360D2" w:rsidRPr="00E2519D" w:rsidRDefault="00B360D2" w:rsidP="00A73D26">
            <w:pPr>
              <w:jc w:val="left"/>
              <w:rPr>
                <w:b/>
              </w:rPr>
            </w:pPr>
            <w:r>
              <w:rPr>
                <w:b/>
              </w:rPr>
              <w:t>“</w:t>
            </w:r>
            <w:r w:rsidRPr="0039362D">
              <w:rPr>
                <w:b/>
              </w:rPr>
              <w:t>Workgroup Report</w:t>
            </w:r>
            <w:r>
              <w:rPr>
                <w:b/>
              </w:rPr>
              <w:t>”</w:t>
            </w:r>
          </w:p>
        </w:tc>
        <w:tc>
          <w:tcPr>
            <w:tcW w:w="4378" w:type="dxa"/>
            <w:shd w:val="clear" w:color="auto" w:fill="auto"/>
          </w:tcPr>
          <w:p w14:paraId="0F1BA767" w14:textId="77777777" w:rsidR="00B360D2" w:rsidRDefault="00B360D2" w:rsidP="00A73D26">
            <w:pPr>
              <w:spacing w:after="0"/>
              <w:cnfStyle w:val="000000100000" w:firstRow="0" w:lastRow="0" w:firstColumn="0" w:lastColumn="0" w:oddVBand="0" w:evenVBand="0" w:oddHBand="1" w:evenHBand="0" w:firstRowFirstColumn="0" w:firstRowLastColumn="0" w:lastRowFirstColumn="0" w:lastRowLastColumn="0"/>
            </w:pPr>
            <w:r w:rsidRPr="0039362D">
              <w:t>the report of a Workgroup in relation to a Proposed Amendment or any Alternative Amendment prepared pursuant to paragraph 7.2.4.A8</w:t>
            </w:r>
          </w:p>
          <w:p w14:paraId="32F1CCC5" w14:textId="77777777" w:rsidR="00B360D2" w:rsidRPr="00E2519D" w:rsidRDefault="00B360D2" w:rsidP="00A73D26">
            <w:pPr>
              <w:spacing w:after="0"/>
              <w:cnfStyle w:val="000000100000" w:firstRow="0" w:lastRow="0" w:firstColumn="0" w:lastColumn="0" w:oddVBand="0" w:evenVBand="0" w:oddHBand="1" w:evenHBand="0" w:firstRowFirstColumn="0" w:firstRowLastColumn="0" w:lastRowFirstColumn="0" w:lastRowLastColumn="0"/>
            </w:pPr>
          </w:p>
        </w:tc>
      </w:tr>
      <w:tr w:rsidR="00B360D2" w:rsidRPr="0064046A" w14:paraId="4547F6B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6C1250" w14:textId="77777777" w:rsidR="00B360D2" w:rsidRPr="0064046A" w:rsidRDefault="00B360D2" w:rsidP="00A73D26">
            <w:pPr>
              <w:jc w:val="left"/>
              <w:rPr>
                <w:b/>
              </w:rPr>
            </w:pPr>
            <w:r w:rsidRPr="0064046A">
              <w:rPr>
                <w:b/>
              </w:rPr>
              <w:t>"Works"</w:t>
            </w:r>
          </w:p>
        </w:tc>
        <w:tc>
          <w:tcPr>
            <w:tcW w:w="4378" w:type="dxa"/>
            <w:shd w:val="clear" w:color="auto" w:fill="auto"/>
          </w:tcPr>
          <w:p w14:paraId="7C077607" w14:textId="6247FF13" w:rsidR="00B360D2" w:rsidRPr="0064046A" w:rsidRDefault="00B360D2" w:rsidP="00A73D26">
            <w:pPr>
              <w:spacing w:after="0"/>
              <w:cnfStyle w:val="000000000000" w:firstRow="0" w:lastRow="0" w:firstColumn="0" w:lastColumn="0" w:oddVBand="0" w:evenVBand="0" w:oddHBand="0" w:evenHBand="0" w:firstRowFirstColumn="0" w:firstRowLastColumn="0" w:lastRowFirstColumn="0" w:lastRowLastColumn="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B35F1" w14:textId="77777777" w:rsidR="00A80110" w:rsidRDefault="00A80110">
      <w:r>
        <w:separator/>
      </w:r>
    </w:p>
  </w:endnote>
  <w:endnote w:type="continuationSeparator" w:id="0">
    <w:p w14:paraId="3F921355" w14:textId="77777777" w:rsidR="00A80110" w:rsidRDefault="00A80110">
      <w:r>
        <w:continuationSeparator/>
      </w:r>
    </w:p>
  </w:endnote>
  <w:endnote w:type="continuationNotice" w:id="1">
    <w:p w14:paraId="2B0BB493" w14:textId="77777777" w:rsidR="00A80110" w:rsidRDefault="00A80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3D9CB1E0"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30</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7AEB" w14:textId="77777777" w:rsidR="00A80110" w:rsidRDefault="00A80110">
      <w:r>
        <w:separator/>
      </w:r>
    </w:p>
  </w:footnote>
  <w:footnote w:type="continuationSeparator" w:id="0">
    <w:p w14:paraId="57A41D71" w14:textId="77777777" w:rsidR="00A80110" w:rsidRDefault="00A80110">
      <w:r>
        <w:continuationSeparator/>
      </w:r>
    </w:p>
  </w:footnote>
  <w:footnote w:type="continuationNotice" w:id="1">
    <w:p w14:paraId="008C401F" w14:textId="77777777" w:rsidR="00A80110" w:rsidRDefault="00A801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7Y1EVWjeXxsbo2a8eO3/Ie3OCZXyVqL3a/2hnHlnZtQXDV31rva6drjqNS6FBZkkVOwwrV1ipwXJBO/Ofo+HBA==" w:salt="TQlQiLE8TfSNNjH8Ju6WD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49C3"/>
    <w:rsid w:val="00077433"/>
    <w:rsid w:val="00077883"/>
    <w:rsid w:val="0008190B"/>
    <w:rsid w:val="00086DE0"/>
    <w:rsid w:val="00094131"/>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1728D"/>
    <w:rsid w:val="0012035D"/>
    <w:rsid w:val="001251A9"/>
    <w:rsid w:val="001328CD"/>
    <w:rsid w:val="001329EE"/>
    <w:rsid w:val="00136948"/>
    <w:rsid w:val="0014047F"/>
    <w:rsid w:val="00144CCC"/>
    <w:rsid w:val="001514DA"/>
    <w:rsid w:val="001515E8"/>
    <w:rsid w:val="00154AD2"/>
    <w:rsid w:val="001605B0"/>
    <w:rsid w:val="001608BE"/>
    <w:rsid w:val="00161F6C"/>
    <w:rsid w:val="00162FA0"/>
    <w:rsid w:val="00165A88"/>
    <w:rsid w:val="00174E1E"/>
    <w:rsid w:val="0018247D"/>
    <w:rsid w:val="00183DA7"/>
    <w:rsid w:val="00185512"/>
    <w:rsid w:val="00191367"/>
    <w:rsid w:val="001973E9"/>
    <w:rsid w:val="001A0727"/>
    <w:rsid w:val="001A329C"/>
    <w:rsid w:val="001A4FEE"/>
    <w:rsid w:val="001B4385"/>
    <w:rsid w:val="001B7A46"/>
    <w:rsid w:val="001C099A"/>
    <w:rsid w:val="001D2E21"/>
    <w:rsid w:val="001D3889"/>
    <w:rsid w:val="001D42A1"/>
    <w:rsid w:val="001E325D"/>
    <w:rsid w:val="001F1BF7"/>
    <w:rsid w:val="001F467A"/>
    <w:rsid w:val="001F5F2F"/>
    <w:rsid w:val="002036DF"/>
    <w:rsid w:val="00205D51"/>
    <w:rsid w:val="002070F6"/>
    <w:rsid w:val="002074CB"/>
    <w:rsid w:val="00211153"/>
    <w:rsid w:val="00213203"/>
    <w:rsid w:val="0021491F"/>
    <w:rsid w:val="002162F8"/>
    <w:rsid w:val="00216731"/>
    <w:rsid w:val="002224C4"/>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554A"/>
    <w:rsid w:val="002D5E67"/>
    <w:rsid w:val="002E13AC"/>
    <w:rsid w:val="002E3FD2"/>
    <w:rsid w:val="002E7F13"/>
    <w:rsid w:val="002F1391"/>
    <w:rsid w:val="002F1567"/>
    <w:rsid w:val="002F35E1"/>
    <w:rsid w:val="002F49D6"/>
    <w:rsid w:val="002F5D9C"/>
    <w:rsid w:val="003017C5"/>
    <w:rsid w:val="003022A8"/>
    <w:rsid w:val="003141CF"/>
    <w:rsid w:val="00316526"/>
    <w:rsid w:val="00320622"/>
    <w:rsid w:val="0032110F"/>
    <w:rsid w:val="00334F97"/>
    <w:rsid w:val="003360D3"/>
    <w:rsid w:val="003373C8"/>
    <w:rsid w:val="00337F79"/>
    <w:rsid w:val="003447E2"/>
    <w:rsid w:val="003469FC"/>
    <w:rsid w:val="00352FD3"/>
    <w:rsid w:val="0035337B"/>
    <w:rsid w:val="00357D4A"/>
    <w:rsid w:val="00360D21"/>
    <w:rsid w:val="0036371A"/>
    <w:rsid w:val="00366298"/>
    <w:rsid w:val="003701DA"/>
    <w:rsid w:val="003843BB"/>
    <w:rsid w:val="00387058"/>
    <w:rsid w:val="0039362D"/>
    <w:rsid w:val="0039425D"/>
    <w:rsid w:val="00396087"/>
    <w:rsid w:val="003A224C"/>
    <w:rsid w:val="003A40C0"/>
    <w:rsid w:val="003A50A7"/>
    <w:rsid w:val="003A50F9"/>
    <w:rsid w:val="003B3D77"/>
    <w:rsid w:val="003B3F26"/>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78A5"/>
    <w:rsid w:val="00422F3E"/>
    <w:rsid w:val="00423B6F"/>
    <w:rsid w:val="00424DBB"/>
    <w:rsid w:val="0042649D"/>
    <w:rsid w:val="00426FDA"/>
    <w:rsid w:val="00433579"/>
    <w:rsid w:val="00434AA9"/>
    <w:rsid w:val="0044195D"/>
    <w:rsid w:val="00442361"/>
    <w:rsid w:val="004436FE"/>
    <w:rsid w:val="00445AD5"/>
    <w:rsid w:val="00453BC3"/>
    <w:rsid w:val="00453CCB"/>
    <w:rsid w:val="004554DC"/>
    <w:rsid w:val="004573FE"/>
    <w:rsid w:val="00457793"/>
    <w:rsid w:val="00460597"/>
    <w:rsid w:val="00462D27"/>
    <w:rsid w:val="00471914"/>
    <w:rsid w:val="004759E2"/>
    <w:rsid w:val="00475A73"/>
    <w:rsid w:val="00480EDF"/>
    <w:rsid w:val="004868FF"/>
    <w:rsid w:val="004912F7"/>
    <w:rsid w:val="00494B49"/>
    <w:rsid w:val="00497D3F"/>
    <w:rsid w:val="004A32B8"/>
    <w:rsid w:val="004A5CCE"/>
    <w:rsid w:val="004B1527"/>
    <w:rsid w:val="004B18DB"/>
    <w:rsid w:val="004B77D0"/>
    <w:rsid w:val="004B7D90"/>
    <w:rsid w:val="004C745D"/>
    <w:rsid w:val="004D3376"/>
    <w:rsid w:val="004D7192"/>
    <w:rsid w:val="004D7D1A"/>
    <w:rsid w:val="004E1704"/>
    <w:rsid w:val="004E2D38"/>
    <w:rsid w:val="004E4849"/>
    <w:rsid w:val="004E6F0D"/>
    <w:rsid w:val="004E7D59"/>
    <w:rsid w:val="004F1A2F"/>
    <w:rsid w:val="004F2ADC"/>
    <w:rsid w:val="004F318F"/>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4E9F"/>
    <w:rsid w:val="0058529D"/>
    <w:rsid w:val="00585A77"/>
    <w:rsid w:val="00592791"/>
    <w:rsid w:val="00592FE3"/>
    <w:rsid w:val="005A12C5"/>
    <w:rsid w:val="005B0C16"/>
    <w:rsid w:val="005C25A5"/>
    <w:rsid w:val="005D2041"/>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313B"/>
    <w:rsid w:val="006A74CD"/>
    <w:rsid w:val="006B26C8"/>
    <w:rsid w:val="006B2B11"/>
    <w:rsid w:val="006B2E7C"/>
    <w:rsid w:val="006B42E6"/>
    <w:rsid w:val="006B71A8"/>
    <w:rsid w:val="006B726B"/>
    <w:rsid w:val="006C0456"/>
    <w:rsid w:val="006D1F41"/>
    <w:rsid w:val="006D2937"/>
    <w:rsid w:val="006D3CF6"/>
    <w:rsid w:val="006D6103"/>
    <w:rsid w:val="006E0BBE"/>
    <w:rsid w:val="006E20C1"/>
    <w:rsid w:val="006E33D8"/>
    <w:rsid w:val="006E4C66"/>
    <w:rsid w:val="006F334A"/>
    <w:rsid w:val="006F3A75"/>
    <w:rsid w:val="006F6490"/>
    <w:rsid w:val="00701738"/>
    <w:rsid w:val="0070426B"/>
    <w:rsid w:val="00706FC1"/>
    <w:rsid w:val="00707591"/>
    <w:rsid w:val="00716337"/>
    <w:rsid w:val="0071680B"/>
    <w:rsid w:val="007172E4"/>
    <w:rsid w:val="00720663"/>
    <w:rsid w:val="00720EA8"/>
    <w:rsid w:val="00721B92"/>
    <w:rsid w:val="00723F16"/>
    <w:rsid w:val="0072425E"/>
    <w:rsid w:val="00725682"/>
    <w:rsid w:val="0073378E"/>
    <w:rsid w:val="00736299"/>
    <w:rsid w:val="00736BC9"/>
    <w:rsid w:val="00743A8C"/>
    <w:rsid w:val="00746F30"/>
    <w:rsid w:val="00751A13"/>
    <w:rsid w:val="00755273"/>
    <w:rsid w:val="007573DB"/>
    <w:rsid w:val="0076672C"/>
    <w:rsid w:val="00766EA2"/>
    <w:rsid w:val="0077039B"/>
    <w:rsid w:val="00770B48"/>
    <w:rsid w:val="00771519"/>
    <w:rsid w:val="00771F22"/>
    <w:rsid w:val="00777DE6"/>
    <w:rsid w:val="00781833"/>
    <w:rsid w:val="007829F9"/>
    <w:rsid w:val="007841F5"/>
    <w:rsid w:val="00785311"/>
    <w:rsid w:val="00785DE5"/>
    <w:rsid w:val="007905BB"/>
    <w:rsid w:val="0079356A"/>
    <w:rsid w:val="007950BA"/>
    <w:rsid w:val="007A15A5"/>
    <w:rsid w:val="007A1CDD"/>
    <w:rsid w:val="007B0024"/>
    <w:rsid w:val="007B26C0"/>
    <w:rsid w:val="007B3599"/>
    <w:rsid w:val="007B5B48"/>
    <w:rsid w:val="007C1020"/>
    <w:rsid w:val="007C1262"/>
    <w:rsid w:val="007D0A38"/>
    <w:rsid w:val="007D1C0B"/>
    <w:rsid w:val="007D281B"/>
    <w:rsid w:val="007D661C"/>
    <w:rsid w:val="007D6BBA"/>
    <w:rsid w:val="007D7D64"/>
    <w:rsid w:val="007E4E06"/>
    <w:rsid w:val="007E522B"/>
    <w:rsid w:val="007F0E90"/>
    <w:rsid w:val="007F10F0"/>
    <w:rsid w:val="007F43F8"/>
    <w:rsid w:val="007F65F7"/>
    <w:rsid w:val="0080059C"/>
    <w:rsid w:val="00805EA9"/>
    <w:rsid w:val="00807B75"/>
    <w:rsid w:val="00810F69"/>
    <w:rsid w:val="008139F3"/>
    <w:rsid w:val="00816788"/>
    <w:rsid w:val="0082059A"/>
    <w:rsid w:val="00820EE3"/>
    <w:rsid w:val="00821460"/>
    <w:rsid w:val="00821918"/>
    <w:rsid w:val="00822FB8"/>
    <w:rsid w:val="00824917"/>
    <w:rsid w:val="008445ED"/>
    <w:rsid w:val="00845B2C"/>
    <w:rsid w:val="00847859"/>
    <w:rsid w:val="00853F17"/>
    <w:rsid w:val="00854EEE"/>
    <w:rsid w:val="00856345"/>
    <w:rsid w:val="00866262"/>
    <w:rsid w:val="008737E2"/>
    <w:rsid w:val="008749AB"/>
    <w:rsid w:val="0087559A"/>
    <w:rsid w:val="00876926"/>
    <w:rsid w:val="00884E20"/>
    <w:rsid w:val="00893FE7"/>
    <w:rsid w:val="008978A8"/>
    <w:rsid w:val="008A2A4E"/>
    <w:rsid w:val="008A31D1"/>
    <w:rsid w:val="008A473A"/>
    <w:rsid w:val="008A7BDA"/>
    <w:rsid w:val="008B37F3"/>
    <w:rsid w:val="008B5B1F"/>
    <w:rsid w:val="008C0A50"/>
    <w:rsid w:val="008C68BE"/>
    <w:rsid w:val="008C6DD5"/>
    <w:rsid w:val="008E008D"/>
    <w:rsid w:val="008E20DE"/>
    <w:rsid w:val="008F43A9"/>
    <w:rsid w:val="008F4404"/>
    <w:rsid w:val="00900BEA"/>
    <w:rsid w:val="00904AB8"/>
    <w:rsid w:val="0091163A"/>
    <w:rsid w:val="00913D3F"/>
    <w:rsid w:val="0091410E"/>
    <w:rsid w:val="00914CD0"/>
    <w:rsid w:val="009172F0"/>
    <w:rsid w:val="00925949"/>
    <w:rsid w:val="0094688B"/>
    <w:rsid w:val="00947FC2"/>
    <w:rsid w:val="00951E78"/>
    <w:rsid w:val="0095276D"/>
    <w:rsid w:val="009553E5"/>
    <w:rsid w:val="00956132"/>
    <w:rsid w:val="00960FAF"/>
    <w:rsid w:val="00963365"/>
    <w:rsid w:val="0096673A"/>
    <w:rsid w:val="0097020E"/>
    <w:rsid w:val="0097668C"/>
    <w:rsid w:val="00980552"/>
    <w:rsid w:val="00982928"/>
    <w:rsid w:val="00985181"/>
    <w:rsid w:val="0099010E"/>
    <w:rsid w:val="00991510"/>
    <w:rsid w:val="00992567"/>
    <w:rsid w:val="00993C00"/>
    <w:rsid w:val="00993C27"/>
    <w:rsid w:val="00995E39"/>
    <w:rsid w:val="009969FD"/>
    <w:rsid w:val="00996B23"/>
    <w:rsid w:val="009A0321"/>
    <w:rsid w:val="009B63F4"/>
    <w:rsid w:val="009C6240"/>
    <w:rsid w:val="009D24FE"/>
    <w:rsid w:val="009D3E57"/>
    <w:rsid w:val="009E441E"/>
    <w:rsid w:val="009E543C"/>
    <w:rsid w:val="009E5ED3"/>
    <w:rsid w:val="009E65E8"/>
    <w:rsid w:val="009E73E1"/>
    <w:rsid w:val="009F307A"/>
    <w:rsid w:val="009F5718"/>
    <w:rsid w:val="009F73DA"/>
    <w:rsid w:val="00A01A8A"/>
    <w:rsid w:val="00A06E21"/>
    <w:rsid w:val="00A12002"/>
    <w:rsid w:val="00A14164"/>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D44"/>
    <w:rsid w:val="00A61F02"/>
    <w:rsid w:val="00A628F3"/>
    <w:rsid w:val="00A67E3E"/>
    <w:rsid w:val="00A71C26"/>
    <w:rsid w:val="00A73A7E"/>
    <w:rsid w:val="00A73D26"/>
    <w:rsid w:val="00A762C4"/>
    <w:rsid w:val="00A77A29"/>
    <w:rsid w:val="00A80110"/>
    <w:rsid w:val="00A80CE4"/>
    <w:rsid w:val="00A81335"/>
    <w:rsid w:val="00A8263B"/>
    <w:rsid w:val="00A826EE"/>
    <w:rsid w:val="00A82C41"/>
    <w:rsid w:val="00A83D40"/>
    <w:rsid w:val="00A866A1"/>
    <w:rsid w:val="00A900EF"/>
    <w:rsid w:val="00A93BEA"/>
    <w:rsid w:val="00A94CF5"/>
    <w:rsid w:val="00A972A0"/>
    <w:rsid w:val="00AA1154"/>
    <w:rsid w:val="00AA4086"/>
    <w:rsid w:val="00AB03AC"/>
    <w:rsid w:val="00AB1063"/>
    <w:rsid w:val="00AB407C"/>
    <w:rsid w:val="00AB5AF1"/>
    <w:rsid w:val="00AB5F63"/>
    <w:rsid w:val="00AB6191"/>
    <w:rsid w:val="00AB6D3A"/>
    <w:rsid w:val="00AC36C3"/>
    <w:rsid w:val="00AC3FE9"/>
    <w:rsid w:val="00AC52FC"/>
    <w:rsid w:val="00AD2F82"/>
    <w:rsid w:val="00AD4174"/>
    <w:rsid w:val="00AD44FE"/>
    <w:rsid w:val="00AD7A96"/>
    <w:rsid w:val="00AE054A"/>
    <w:rsid w:val="00AF063D"/>
    <w:rsid w:val="00AF3F83"/>
    <w:rsid w:val="00AF6DF4"/>
    <w:rsid w:val="00B03E23"/>
    <w:rsid w:val="00B044A3"/>
    <w:rsid w:val="00B049FA"/>
    <w:rsid w:val="00B06857"/>
    <w:rsid w:val="00B06ECD"/>
    <w:rsid w:val="00B11751"/>
    <w:rsid w:val="00B158DF"/>
    <w:rsid w:val="00B17957"/>
    <w:rsid w:val="00B22451"/>
    <w:rsid w:val="00B224DE"/>
    <w:rsid w:val="00B22620"/>
    <w:rsid w:val="00B23472"/>
    <w:rsid w:val="00B27228"/>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B66AE"/>
    <w:rsid w:val="00BC0651"/>
    <w:rsid w:val="00BC364E"/>
    <w:rsid w:val="00BC3C10"/>
    <w:rsid w:val="00BD0CD0"/>
    <w:rsid w:val="00BD1E90"/>
    <w:rsid w:val="00BD218B"/>
    <w:rsid w:val="00BD2B7B"/>
    <w:rsid w:val="00BD5B0B"/>
    <w:rsid w:val="00BD7CB5"/>
    <w:rsid w:val="00BE16F4"/>
    <w:rsid w:val="00BE2AF3"/>
    <w:rsid w:val="00BE4686"/>
    <w:rsid w:val="00BE4E4F"/>
    <w:rsid w:val="00BE64DB"/>
    <w:rsid w:val="00BF0C9E"/>
    <w:rsid w:val="00BF1A52"/>
    <w:rsid w:val="00BF2CA5"/>
    <w:rsid w:val="00BF3673"/>
    <w:rsid w:val="00BF6DC5"/>
    <w:rsid w:val="00C0014A"/>
    <w:rsid w:val="00C013CC"/>
    <w:rsid w:val="00C04042"/>
    <w:rsid w:val="00C077ED"/>
    <w:rsid w:val="00C168DB"/>
    <w:rsid w:val="00C16E4B"/>
    <w:rsid w:val="00C20EEC"/>
    <w:rsid w:val="00C24AFE"/>
    <w:rsid w:val="00C264E7"/>
    <w:rsid w:val="00C267AA"/>
    <w:rsid w:val="00C267F5"/>
    <w:rsid w:val="00C327FD"/>
    <w:rsid w:val="00C329B3"/>
    <w:rsid w:val="00C3362C"/>
    <w:rsid w:val="00C3478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5B43"/>
    <w:rsid w:val="00CF67DC"/>
    <w:rsid w:val="00D00480"/>
    <w:rsid w:val="00D028B8"/>
    <w:rsid w:val="00D1566F"/>
    <w:rsid w:val="00D21686"/>
    <w:rsid w:val="00D21C95"/>
    <w:rsid w:val="00D2214B"/>
    <w:rsid w:val="00D229AE"/>
    <w:rsid w:val="00D238D0"/>
    <w:rsid w:val="00D23CFC"/>
    <w:rsid w:val="00D25FC5"/>
    <w:rsid w:val="00D277ED"/>
    <w:rsid w:val="00D30489"/>
    <w:rsid w:val="00D3491F"/>
    <w:rsid w:val="00D36552"/>
    <w:rsid w:val="00D36D89"/>
    <w:rsid w:val="00D40A99"/>
    <w:rsid w:val="00D517B4"/>
    <w:rsid w:val="00D54391"/>
    <w:rsid w:val="00D54FC4"/>
    <w:rsid w:val="00D612E4"/>
    <w:rsid w:val="00D67FFA"/>
    <w:rsid w:val="00D7381C"/>
    <w:rsid w:val="00D759B6"/>
    <w:rsid w:val="00D80592"/>
    <w:rsid w:val="00D87A62"/>
    <w:rsid w:val="00D9060B"/>
    <w:rsid w:val="00D972EB"/>
    <w:rsid w:val="00D973F6"/>
    <w:rsid w:val="00DA07DD"/>
    <w:rsid w:val="00DA0DD8"/>
    <w:rsid w:val="00DA0FB5"/>
    <w:rsid w:val="00DA2DCE"/>
    <w:rsid w:val="00DA6941"/>
    <w:rsid w:val="00DB233B"/>
    <w:rsid w:val="00DB5BB9"/>
    <w:rsid w:val="00DC1091"/>
    <w:rsid w:val="00DC5A8F"/>
    <w:rsid w:val="00DD1653"/>
    <w:rsid w:val="00DD1AA9"/>
    <w:rsid w:val="00DD60C8"/>
    <w:rsid w:val="00DE47DE"/>
    <w:rsid w:val="00DE533B"/>
    <w:rsid w:val="00DE7F7C"/>
    <w:rsid w:val="00DF0B53"/>
    <w:rsid w:val="00DF69A0"/>
    <w:rsid w:val="00E0084E"/>
    <w:rsid w:val="00E011EA"/>
    <w:rsid w:val="00E05308"/>
    <w:rsid w:val="00E0588E"/>
    <w:rsid w:val="00E11049"/>
    <w:rsid w:val="00E11212"/>
    <w:rsid w:val="00E1249A"/>
    <w:rsid w:val="00E140BB"/>
    <w:rsid w:val="00E15178"/>
    <w:rsid w:val="00E16CBA"/>
    <w:rsid w:val="00E205A7"/>
    <w:rsid w:val="00E20969"/>
    <w:rsid w:val="00E21CDF"/>
    <w:rsid w:val="00E22D21"/>
    <w:rsid w:val="00E2519D"/>
    <w:rsid w:val="00E260B2"/>
    <w:rsid w:val="00E27AB9"/>
    <w:rsid w:val="00E346C7"/>
    <w:rsid w:val="00E37014"/>
    <w:rsid w:val="00E449FF"/>
    <w:rsid w:val="00E5497E"/>
    <w:rsid w:val="00E618D9"/>
    <w:rsid w:val="00E61D0A"/>
    <w:rsid w:val="00E63C95"/>
    <w:rsid w:val="00E70B27"/>
    <w:rsid w:val="00E74C3F"/>
    <w:rsid w:val="00E76B2D"/>
    <w:rsid w:val="00E817A3"/>
    <w:rsid w:val="00E82EEB"/>
    <w:rsid w:val="00E83B37"/>
    <w:rsid w:val="00E86F57"/>
    <w:rsid w:val="00E94B90"/>
    <w:rsid w:val="00EA232D"/>
    <w:rsid w:val="00EA2ADF"/>
    <w:rsid w:val="00EB3E72"/>
    <w:rsid w:val="00EB4454"/>
    <w:rsid w:val="00EB5271"/>
    <w:rsid w:val="00EC19A6"/>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84CBF"/>
    <w:rsid w:val="00F85B21"/>
    <w:rsid w:val="00F871DF"/>
    <w:rsid w:val="00F90702"/>
    <w:rsid w:val="00F91AA5"/>
    <w:rsid w:val="00F93527"/>
    <w:rsid w:val="00FA1CE4"/>
    <w:rsid w:val="00FA3D76"/>
    <w:rsid w:val="00FA5685"/>
    <w:rsid w:val="00FA6BB2"/>
    <w:rsid w:val="00FB0B29"/>
    <w:rsid w:val="00FB10F9"/>
    <w:rsid w:val="00FB139E"/>
    <w:rsid w:val="00FB34E2"/>
    <w:rsid w:val="00FB7A2C"/>
    <w:rsid w:val="00FC6B71"/>
    <w:rsid w:val="00FD30EF"/>
    <w:rsid w:val="00FD35D9"/>
    <w:rsid w:val="00FD4145"/>
    <w:rsid w:val="00FD77AC"/>
    <w:rsid w:val="00FD7827"/>
    <w:rsid w:val="00FE0A3A"/>
    <w:rsid w:val="00FE3406"/>
    <w:rsid w:val="00FE6611"/>
    <w:rsid w:val="00FE6E74"/>
    <w:rsid w:val="00FF10FF"/>
    <w:rsid w:val="010F3D55"/>
    <w:rsid w:val="0188D273"/>
    <w:rsid w:val="02F02DF4"/>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2A69EDA"/>
    <w:rsid w:val="28111462"/>
    <w:rsid w:val="289933D2"/>
    <w:rsid w:val="28D23709"/>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4F6DCFF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3F631E7"/>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15:docId w15:val="{A096F9C4-1F1D-4866-9B69-038734C8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45393c93297250f27ca8a45caa4dc7f8">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ba79823611a7d755fbcd63377d6843c2"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9A9E4B31-DAE7-41C3-86DA-79642D1DA899}">
  <ds:schemaRefs>
    <ds:schemaRef ds:uri="http://purl.org/dc/dcmitype/"/>
    <ds:schemaRef ds:uri="http://purl.org/dc/elements/1.1/"/>
    <ds:schemaRef ds:uri="http://schemas.microsoft.com/office/2006/metadata/properties"/>
    <ds:schemaRef ds:uri="http://schemas.microsoft.com/office/2006/documentManagement/types"/>
    <ds:schemaRef ds:uri="3f6024f2-ec53-42bf-9fc5-b1e570b27390"/>
    <ds:schemaRef ds:uri="http://purl.org/dc/terms/"/>
    <ds:schemaRef ds:uri="97b6fe81-1556-4112-94ca-31043ca39b7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98423E6-4B57-4DD7-9497-C0871FC15901}"/>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STYLE.DOT</Template>
  <TotalTime>1</TotalTime>
  <Pages>55</Pages>
  <Words>13951</Words>
  <Characters>76988</Characters>
  <Application>Microsoft Office Word</Application>
  <DocSecurity>8</DocSecurity>
  <Lines>641</Lines>
  <Paragraphs>181</Paragraphs>
  <ScaleCrop>false</ScaleCrop>
  <Company/>
  <LinksUpToDate>false</LinksUpToDate>
  <CharactersWithSpaces>90758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Steve Baker [NESO]</dc:creator>
  <cp:keywords/>
  <dc:description>Style template for London</dc:description>
  <cp:lastModifiedBy>Deborah Spencer [NESO]</cp:lastModifiedBy>
  <cp:revision>2</cp:revision>
  <cp:lastPrinted>2010-10-13T03:11:00Z</cp:lastPrinted>
  <dcterms:created xsi:type="dcterms:W3CDTF">2025-08-12T14:56:00Z</dcterms:created>
  <dcterms:modified xsi:type="dcterms:W3CDTF">2025-08-12T14:56:00Z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